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Style w:val="Grilledutableau"/>
        <w:tblW w:w="1435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2440"/>
        <w:gridCol w:w="1911"/>
      </w:tblGrid>
      <w:tr>
        <w:trPr/>
        <w:tc>
          <w:tcPr>
            <w:tcW w:w="12440" w:type="dxa"/>
            <w:tcBorders/>
            <w:shd w:color="auto" w:fill="B4C6E7" w:themeFill="accent1" w:themeFillTint="66" w:val="clear"/>
          </w:tcPr>
          <w:p>
            <w:pPr>
              <w:pStyle w:val="Standard"/>
              <w:widowControl/>
              <w:tabs>
                <w:tab w:val="clear" w:pos="708"/>
                <w:tab w:val="left" w:pos="1080" w:leader="none"/>
              </w:tabs>
              <w:suppressAutoHyphens w:val="true"/>
              <w:spacing w:before="0" w:after="0"/>
              <w:jc w:val="center"/>
              <w:rPr>
                <w:rFonts w:ascii="Calibri" w:hAnsi="Calibri" w:cs="Calibri" w:asciiTheme="minorHAnsi" w:cstheme="minorHAnsi" w:hAnsiTheme="minorHAnsi"/>
                <w:bCs/>
              </w:rPr>
            </w:pPr>
            <w:r>
              <w:rPr>
                <w:rFonts w:eastAsia="Times New Roman" w:cs="Calibri" w:cstheme="minorHAnsi"/>
                <w:b/>
                <w:bCs/>
                <w:kern w:val="0"/>
                <w:lang w:val="fr-FR" w:eastAsia="zh-CN"/>
              </w:rPr>
              <w:t xml:space="preserve">Marché relatif </w:t>
            </w:r>
            <w:r>
              <w:rPr>
                <w:rFonts w:cs="Calibri" w:cstheme="minorHAnsi"/>
                <w:b/>
                <w:kern w:val="0"/>
                <w:lang w:val="fr-FR" w:eastAsia="zh-CN"/>
              </w:rPr>
              <w:t>à l’organisation de prestations d’expédition de palettes, comprenant la collecte, l’acheminement et la livraison depuis et vers la France métropolitaine, les DROM-COM, l’Europe et le reste du monde</w:t>
            </w:r>
          </w:p>
        </w:tc>
        <w:tc>
          <w:tcPr>
            <w:tcW w:w="1911" w:type="dxa"/>
            <w:tcBorders/>
          </w:tcPr>
          <w:p>
            <w:pPr>
              <w:pStyle w:val="Standard"/>
              <w:widowControl/>
              <w:tabs>
                <w:tab w:val="clear" w:pos="708"/>
                <w:tab w:val="left" w:pos="1080" w:leader="none"/>
              </w:tabs>
              <w:suppressAutoHyphens w:val="true"/>
              <w:spacing w:before="0" w:after="0"/>
              <w:jc w:val="both"/>
              <w:rPr>
                <w:rFonts w:ascii="Calibri" w:hAnsi="Calibri" w:eastAsia="Calibri" w:cs="Calibri" w:asciiTheme="minorHAnsi" w:cstheme="minorHAnsi" w:hAnsiTheme="minorHAnsi"/>
              </w:rPr>
            </w:pPr>
            <w:r>
              <w:rPr>
                <w:rFonts w:eastAsia="Calibri" w:cs="Calibri" w:cstheme="minorHAnsi"/>
                <w:kern w:val="0"/>
                <w:u w:val="single"/>
                <w:lang w:val="fr-FR" w:eastAsia="zh-CN"/>
              </w:rPr>
              <w:t>Nom du candidat</w:t>
            </w:r>
            <w:r>
              <w:rPr>
                <w:rFonts w:eastAsia="Calibri" w:cs="Calibri" w:cstheme="minorHAnsi"/>
                <w:kern w:val="0"/>
                <w:lang w:val="fr-FR" w:eastAsia="zh-CN"/>
              </w:rPr>
              <w:t> :</w:t>
            </w:r>
          </w:p>
          <w:p>
            <w:pPr>
              <w:pStyle w:val="Standard"/>
              <w:widowControl/>
              <w:tabs>
                <w:tab w:val="clear" w:pos="708"/>
                <w:tab w:val="left" w:pos="1080" w:leader="none"/>
              </w:tabs>
              <w:suppressAutoHyphens w:val="true"/>
              <w:spacing w:before="0" w:after="0"/>
              <w:jc w:val="both"/>
              <w:rPr>
                <w:rFonts w:ascii="Calibri" w:hAnsi="Calibri" w:cs="Calibri" w:asciiTheme="minorHAnsi" w:cstheme="minorHAnsi" w:hAnsiTheme="minorHAnsi"/>
                <w:b/>
              </w:rPr>
            </w:pPr>
            <w:r>
              <w:rPr>
                <w:rFonts w:cs="Calibri" w:cstheme="minorHAnsi"/>
                <w:b/>
              </w:rPr>
            </w:r>
          </w:p>
        </w:tc>
      </w:tr>
    </w:tbl>
    <w:p>
      <w:pPr>
        <w:pStyle w:val="Standard"/>
        <w:tabs>
          <w:tab w:val="clear" w:pos="708"/>
          <w:tab w:val="left" w:pos="1080" w:leader="none"/>
        </w:tabs>
        <w:jc w:val="both"/>
        <w:rPr>
          <w:rFonts w:ascii="Calibri" w:hAnsi="Calibri" w:cs="Calibri" w:asciiTheme="minorHAnsi" w:cstheme="minorHAnsi" w:hAnsiTheme="minorHAnsi"/>
          <w:bCs/>
        </w:rPr>
      </w:pPr>
      <w:r>
        <w:rPr>
          <w:rFonts w:cs="Calibri" w:cstheme="minorHAnsi"/>
          <w:bCs/>
        </w:rPr>
      </w:r>
    </w:p>
    <w:p>
      <w:pPr>
        <w:pStyle w:val="Standard"/>
        <w:tabs>
          <w:tab w:val="clear" w:pos="708"/>
          <w:tab w:val="left" w:pos="1080" w:leader="none"/>
        </w:tabs>
        <w:jc w:val="both"/>
        <w:rPr>
          <w:rFonts w:ascii="Calibri" w:hAnsi="Calibri" w:cs="Calibri" w:asciiTheme="minorHAnsi" w:cstheme="minorHAnsi" w:hAnsiTheme="minorHAnsi"/>
        </w:rPr>
      </w:pPr>
      <w:r>
        <w:rPr>
          <w:rFonts w:cs="Calibri" w:cstheme="minorHAnsi"/>
          <w:b/>
          <w:u w:val="single"/>
        </w:rPr>
        <w:t>Consignes à l’attention des candidats</w:t>
      </w:r>
      <w:r>
        <w:rPr>
          <w:rFonts w:cs="Calibri" w:cstheme="minorHAnsi"/>
          <w:b/>
        </w:rPr>
        <w:t> :</w:t>
      </w:r>
    </w:p>
    <w:p>
      <w:pPr>
        <w:pStyle w:val="Standard"/>
        <w:tabs>
          <w:tab w:val="clear" w:pos="708"/>
          <w:tab w:val="left" w:pos="1080" w:leader="none"/>
        </w:tabs>
        <w:jc w:val="both"/>
        <w:rPr>
          <w:rFonts w:ascii="Calibri" w:hAnsi="Calibri" w:cs="Calibri" w:asciiTheme="minorHAnsi" w:cstheme="minorHAnsi" w:hAnsiTheme="minorHAnsi"/>
        </w:rPr>
      </w:pPr>
      <w:r>
        <w:rPr>
          <w:rFonts w:cs="Calibri" w:cstheme="minorHAnsi"/>
        </w:rPr>
      </w:r>
    </w:p>
    <w:p>
      <w:pPr>
        <w:pStyle w:val="Standard"/>
        <w:tabs>
          <w:tab w:val="clear" w:pos="708"/>
          <w:tab w:val="left" w:pos="1080" w:leader="none"/>
        </w:tabs>
        <w:jc w:val="both"/>
        <w:rPr>
          <w:rFonts w:ascii="Calibri" w:hAnsi="Calibri" w:cs="Calibri" w:asciiTheme="minorHAnsi" w:cstheme="minorHAnsi" w:hAnsiTheme="minorHAnsi"/>
        </w:rPr>
      </w:pPr>
      <w:r>
        <w:rPr>
          <w:rFonts w:cs="Calibri" w:cstheme="minorHAnsi"/>
        </w:rPr>
        <w:t>Le présent document constitue le cadre de réponse que les candidats doivent respecter pour construire leur offre technique relative au lot 2.</w:t>
      </w:r>
    </w:p>
    <w:p>
      <w:pPr>
        <w:pStyle w:val="Standard"/>
        <w:tabs>
          <w:tab w:val="clear" w:pos="708"/>
          <w:tab w:val="left" w:pos="1080" w:leader="none"/>
        </w:tabs>
        <w:jc w:val="both"/>
        <w:rPr>
          <w:rFonts w:ascii="Calibri" w:hAnsi="Calibri" w:cs="Calibri" w:asciiTheme="minorHAnsi" w:cstheme="minorHAnsi" w:hAnsiTheme="minorHAnsi"/>
        </w:rPr>
      </w:pPr>
      <w:r>
        <w:rPr>
          <w:rFonts w:cs="Calibri" w:cstheme="minorHAnsi"/>
        </w:rPr>
      </w:r>
    </w:p>
    <w:p>
      <w:pPr>
        <w:pStyle w:val="Standard"/>
        <w:tabs>
          <w:tab w:val="clear" w:pos="708"/>
          <w:tab w:val="left" w:pos="1080" w:leader="none"/>
        </w:tabs>
        <w:jc w:val="both"/>
        <w:rPr>
          <w:rFonts w:ascii="Calibri" w:hAnsi="Calibri" w:cs="Calibri" w:asciiTheme="minorHAnsi" w:cstheme="minorHAnsi" w:hAnsiTheme="minorHAnsi"/>
        </w:rPr>
      </w:pPr>
      <w:r>
        <w:rPr>
          <w:rFonts w:cs="Calibri" w:cstheme="minorHAnsi"/>
        </w:rPr>
        <w:t xml:space="preserve">Il sera rendu contractuel. </w:t>
      </w:r>
      <w:r>
        <w:rPr>
          <w:rFonts w:eastAsia="Calibri" w:cs="Calibri" w:cstheme="minorHAnsi"/>
          <w:lang w:eastAsia="fr-FR"/>
        </w:rPr>
        <w:t>Ainsi, toutes les composantes de ce cadre de réponse, ainsi que les annexes illustratives éventuelles, engagent le titulaire tout au long de l’exécution de l’accord-cadre. Elles servent également de repère méthodologique au cours de l’exécution de l’accord-cadre.</w:t>
      </w:r>
    </w:p>
    <w:p>
      <w:pPr>
        <w:pStyle w:val="Standard"/>
        <w:tabs>
          <w:tab w:val="clear" w:pos="708"/>
          <w:tab w:val="left" w:pos="1080" w:leader="none"/>
        </w:tabs>
        <w:jc w:val="both"/>
        <w:rPr>
          <w:rFonts w:ascii="Calibri" w:hAnsi="Calibri" w:cs="Calibri" w:asciiTheme="minorHAnsi" w:cstheme="minorHAnsi" w:hAnsiTheme="minorHAnsi"/>
          <w:b/>
          <w:bCs/>
          <w:u w:val="single"/>
        </w:rPr>
      </w:pPr>
      <w:r>
        <w:rPr>
          <w:rFonts w:cs="Calibri" w:cstheme="minorHAnsi"/>
          <w:b/>
          <w:bCs/>
          <w:u w:val="single"/>
        </w:rPr>
      </w:r>
    </w:p>
    <w:p>
      <w:pPr>
        <w:pStyle w:val="Standard"/>
        <w:tabs>
          <w:tab w:val="clear" w:pos="708"/>
          <w:tab w:val="left" w:pos="1080" w:leader="none"/>
        </w:tabs>
        <w:jc w:val="both"/>
        <w:rPr>
          <w:rFonts w:ascii="Calibri" w:hAnsi="Calibri" w:cs="Calibri" w:asciiTheme="minorHAnsi" w:cstheme="minorHAnsi" w:hAnsiTheme="minorHAnsi"/>
        </w:rPr>
      </w:pPr>
      <w:r>
        <w:rPr>
          <w:rFonts w:cs="Calibri" w:cstheme="minorHAnsi"/>
        </w:rPr>
        <w:t>Le candidat peut joindre un document annexe, sous réserve de respecter les conditions suivantes :</w:t>
      </w:r>
    </w:p>
    <w:p>
      <w:pPr>
        <w:pStyle w:val="Standard"/>
        <w:numPr>
          <w:ilvl w:val="0"/>
          <w:numId w:val="5"/>
        </w:numPr>
        <w:tabs>
          <w:tab w:val="clear" w:pos="708"/>
          <w:tab w:val="left" w:pos="1080" w:leader="none"/>
        </w:tabs>
        <w:jc w:val="both"/>
        <w:rPr>
          <w:rFonts w:ascii="Calibri" w:hAnsi="Calibri" w:cs="Calibri" w:asciiTheme="minorHAnsi" w:cstheme="minorHAnsi" w:hAnsiTheme="minorHAnsi"/>
        </w:rPr>
      </w:pPr>
      <w:r>
        <w:rPr>
          <w:rFonts w:cs="Calibri" w:cstheme="minorHAnsi"/>
        </w:rPr>
        <w:t xml:space="preserve">l’annexe doit être absolument utile et indispensable à la compréhension de l’offre du candidat. </w:t>
      </w:r>
      <w:r>
        <w:rPr>
          <w:rFonts w:eastAsia="Calibri" w:cs="Calibri" w:cstheme="minorHAnsi"/>
        </w:rPr>
        <w:t>La nécessité impérative et absolue est ainsi définie </w:t>
      </w:r>
      <w:r>
        <w:rPr>
          <w:rFonts w:cs="Calibri" w:cstheme="minorHAnsi"/>
        </w:rPr>
        <w:t>: document à visée illustrative des éléments de réponse qui sont regroupés dans le présent document et non pas dispersés dans les annexes ;</w:t>
      </w:r>
    </w:p>
    <w:p>
      <w:pPr>
        <w:pStyle w:val="Standard"/>
        <w:numPr>
          <w:ilvl w:val="0"/>
          <w:numId w:val="8"/>
        </w:numPr>
        <w:tabs>
          <w:tab w:val="clear" w:pos="708"/>
          <w:tab w:val="left" w:pos="1080" w:leader="none"/>
        </w:tabs>
        <w:jc w:val="both"/>
        <w:rPr>
          <w:rFonts w:ascii="Calibri" w:hAnsi="Calibri" w:cs="Calibri" w:asciiTheme="minorHAnsi" w:cstheme="minorHAnsi" w:hAnsiTheme="minorHAnsi"/>
        </w:rPr>
      </w:pPr>
      <w:r>
        <w:rPr>
          <w:rFonts w:cs="Calibri" w:cstheme="minorHAnsi"/>
        </w:rPr>
        <w:t>huit (8) annexes au maximum sont autorisées, le nombre cumulé de pages pour l’ensemble des annexes n’étant pas pris en compte au-delà de la 24</w:t>
      </w:r>
      <w:r>
        <w:rPr>
          <w:rFonts w:cs="Calibri" w:cstheme="minorHAnsi"/>
          <w:vertAlign w:val="superscript"/>
        </w:rPr>
        <w:t>e</w:t>
      </w:r>
      <w:r>
        <w:rPr>
          <w:rFonts w:cs="Calibri" w:cstheme="minorHAnsi"/>
        </w:rPr>
        <w:t xml:space="preserve"> page (comptée à partir de l’annexe 1 et par ordre de numération) ;</w:t>
      </w:r>
    </w:p>
    <w:p>
      <w:pPr>
        <w:pStyle w:val="Standard"/>
        <w:numPr>
          <w:ilvl w:val="0"/>
          <w:numId w:val="5"/>
        </w:numPr>
        <w:tabs>
          <w:tab w:val="clear" w:pos="708"/>
          <w:tab w:val="left" w:pos="1080" w:leader="none"/>
        </w:tabs>
        <w:jc w:val="both"/>
        <w:rPr>
          <w:rFonts w:ascii="Calibri" w:hAnsi="Calibri" w:cs="Calibri" w:asciiTheme="minorHAnsi" w:cstheme="minorHAnsi" w:hAnsiTheme="minorHAnsi"/>
        </w:rPr>
      </w:pPr>
      <w:r>
        <w:rPr>
          <w:rFonts w:cs="Calibri" w:cstheme="minorHAnsi"/>
        </w:rPr>
        <w:t>chaque annexe doit être listée dans ce cadre de réponse technique, avec renvoi très précis (nom du document, emplacement, pages N à N) ;</w:t>
      </w:r>
    </w:p>
    <w:p>
      <w:pPr>
        <w:pStyle w:val="Standard"/>
        <w:numPr>
          <w:ilvl w:val="0"/>
          <w:numId w:val="5"/>
        </w:numPr>
        <w:tabs>
          <w:tab w:val="clear" w:pos="708"/>
          <w:tab w:val="left" w:pos="1080" w:leader="none"/>
        </w:tabs>
        <w:jc w:val="both"/>
        <w:rPr>
          <w:rFonts w:ascii="Calibri" w:hAnsi="Calibri" w:eastAsia="Times New Roman" w:cs="Calibri" w:asciiTheme="minorHAnsi" w:cstheme="minorHAnsi" w:hAnsiTheme="minorHAnsi"/>
          <w:lang w:eastAsia="fr-FR"/>
        </w:rPr>
      </w:pPr>
      <w:r>
        <w:rPr>
          <w:rFonts w:cs="Calibri" w:cstheme="minorHAnsi"/>
        </w:rPr>
        <w:t>la taille de police doit être lisible et par conséquent, pas inférieure à une taille de police de 11.</w:t>
      </w:r>
    </w:p>
    <w:p>
      <w:pPr>
        <w:pStyle w:val="Standard"/>
        <w:tabs>
          <w:tab w:val="clear" w:pos="708"/>
          <w:tab w:val="left" w:pos="1080" w:leader="none"/>
        </w:tabs>
        <w:jc w:val="both"/>
        <w:rPr>
          <w:rFonts w:ascii="Calibri" w:hAnsi="Calibri" w:cs="Calibri" w:asciiTheme="minorHAnsi" w:cstheme="minorHAnsi" w:hAnsiTheme="minorHAnsi"/>
        </w:rPr>
      </w:pPr>
      <w:r>
        <w:rPr>
          <w:rFonts w:cs="Calibri" w:cstheme="minorHAnsi"/>
        </w:rPr>
      </w:r>
    </w:p>
    <w:p>
      <w:pPr>
        <w:pStyle w:val="Standard"/>
        <w:tabs>
          <w:tab w:val="clear" w:pos="708"/>
          <w:tab w:val="left" w:pos="1080" w:leader="none"/>
        </w:tabs>
        <w:jc w:val="both"/>
        <w:rPr>
          <w:rFonts w:ascii="Calibri" w:hAnsi="Calibri" w:cs="Calibri" w:asciiTheme="minorHAnsi" w:cstheme="minorHAnsi" w:hAnsiTheme="minorHAnsi"/>
        </w:rPr>
      </w:pPr>
      <w:r>
        <w:rPr>
          <w:rFonts w:cs="Calibri" w:cstheme="minorHAnsi"/>
          <w:b/>
          <w:bCs/>
          <w:u w:val="single"/>
        </w:rPr>
        <w:t xml:space="preserve">Ce cadre de réponse technique ne peut excéder 80 pages </w:t>
      </w:r>
      <w:r>
        <w:rPr>
          <w:rFonts w:eastAsia="Calibri" w:cs="Calibri" w:cstheme="minorHAnsi"/>
          <w:b/>
          <w:bCs/>
          <w:u w:val="single"/>
        </w:rPr>
        <w:t xml:space="preserve">(hors les 6 pages de la structure initiale </w:t>
      </w:r>
      <w:ins w:id="0" w:author="Author1">
        <w:r>
          <w:rPr>
            <w:rFonts w:eastAsia="Calibri" w:cs="Calibri" w:cstheme="minorHAnsi"/>
            <w:b/>
            <w:bCs/>
            <w:u w:val="single"/>
          </w:rPr>
          <w:t>du présent cadre de réponse</w:t>
        </w:r>
      </w:ins>
      <w:bookmarkStart w:id="0" w:name="_GoBack"/>
      <w:bookmarkEnd w:id="0"/>
      <w:r>
        <w:rPr>
          <w:rFonts w:eastAsia="Calibri" w:cs="Calibri" w:cstheme="minorHAnsi"/>
          <w:b/>
          <w:bCs/>
          <w:u w:val="single"/>
        </w:rPr>
        <w:t>),</w:t>
      </w:r>
      <w:r>
        <w:rPr>
          <w:rFonts w:cs="Calibri" w:cstheme="minorHAnsi"/>
          <w:b/>
          <w:bCs/>
          <w:u w:val="single"/>
        </w:rPr>
        <w:t xml:space="preserve"> en respectant la casse des caractères du présent document (police Calibri, taille 11 au minimum)</w:t>
      </w:r>
      <w:r>
        <w:rPr>
          <w:rFonts w:cs="Calibri" w:cstheme="minorHAnsi"/>
        </w:rPr>
        <w:t xml:space="preserve">. </w:t>
      </w:r>
    </w:p>
    <w:p>
      <w:pPr>
        <w:pStyle w:val="Standard"/>
        <w:tabs>
          <w:tab w:val="clear" w:pos="708"/>
          <w:tab w:val="left" w:pos="1080" w:leader="none"/>
        </w:tabs>
        <w:jc w:val="both"/>
        <w:rPr>
          <w:rFonts w:ascii="Calibri" w:hAnsi="Calibri" w:cs="Calibri" w:asciiTheme="minorHAnsi" w:cstheme="minorHAnsi" w:hAnsiTheme="minorHAnsi"/>
        </w:rPr>
      </w:pPr>
      <w:r>
        <w:rPr>
          <w:rFonts w:cs="Calibri" w:cstheme="minorHAnsi"/>
        </w:rPr>
        <w:t>Ce document et sa structure doivent être impérativement respectés dans leur intégralité afin de permettre l’analyse et la notation de l’offre du candidat au regard des critères de sélection énoncés dans le règlement de consultation. Ce document n’est ni modifiable, ni amendable.</w:t>
      </w:r>
    </w:p>
    <w:p>
      <w:pPr>
        <w:pStyle w:val="Standard"/>
        <w:tabs>
          <w:tab w:val="clear" w:pos="708"/>
          <w:tab w:val="left" w:pos="1080" w:leader="none"/>
        </w:tabs>
        <w:jc w:val="both"/>
        <w:rPr>
          <w:rFonts w:ascii="Calibri" w:hAnsi="Calibri" w:cs="Calibri" w:asciiTheme="minorHAnsi" w:cstheme="minorHAnsi" w:hAnsiTheme="minorHAnsi"/>
        </w:rPr>
      </w:pPr>
      <w:r>
        <w:rPr>
          <w:rFonts w:cs="Calibri" w:cstheme="minorHAnsi"/>
        </w:rPr>
      </w:r>
    </w:p>
    <w:p>
      <w:pPr>
        <w:pStyle w:val="Standard"/>
        <w:tabs>
          <w:tab w:val="clear" w:pos="708"/>
          <w:tab w:val="left" w:pos="1080" w:leader="none"/>
        </w:tabs>
        <w:jc w:val="both"/>
        <w:rPr>
          <w:rFonts w:ascii="Calibri" w:hAnsi="Calibri" w:cs="Calibri" w:asciiTheme="minorHAnsi" w:cstheme="minorHAnsi" w:hAnsiTheme="minorHAnsi"/>
          <w:iCs/>
        </w:rPr>
      </w:pPr>
      <w:r>
        <w:rPr>
          <w:rFonts w:eastAsia="Times New Roman" w:cs="Calibri" w:cstheme="minorHAnsi"/>
          <w:lang w:eastAsia="fr-FR"/>
        </w:rPr>
        <w:t xml:space="preserve">Le candidat synthétise sa réponse en mettant en avant ses points forts </w:t>
      </w:r>
      <w:r>
        <w:rPr>
          <w:rFonts w:eastAsia="Calibri" w:cs="Calibri" w:cstheme="minorHAnsi"/>
          <w:lang w:eastAsia="fr-FR"/>
        </w:rPr>
        <w:t>par sous-critère</w:t>
      </w:r>
      <w:r>
        <w:rPr>
          <w:rFonts w:eastAsia="Times New Roman" w:cs="Calibri" w:cstheme="minorHAnsi"/>
          <w:lang w:eastAsia="fr-FR"/>
        </w:rPr>
        <w:t xml:space="preserve">. </w:t>
      </w:r>
      <w:r>
        <w:rPr>
          <w:rFonts w:cs="Calibri" w:cstheme="minorHAnsi"/>
          <w:iCs/>
        </w:rPr>
        <w:t xml:space="preserve">Il met en exergue les éléments montrant la qualité de sa proposition, ceux sur lesquels il estime se différencier, ainsi que les facteurs de risque et de réussite identifiés à la lecture du dossier de consultation et les mesures qu’il préconise pour les maîtriser. Il a à cœur de démontrer de façon </w:t>
      </w:r>
      <w:r>
        <w:rPr>
          <w:rFonts w:eastAsia="Calibri" w:cs="Calibri" w:cstheme="minorHAnsi"/>
          <w:iCs/>
        </w:rPr>
        <w:t xml:space="preserve">claire, argumentée, synthétique, explicite et illustrée le cas échéant, </w:t>
      </w:r>
      <w:r>
        <w:rPr>
          <w:rFonts w:cs="Calibri" w:cstheme="minorHAnsi"/>
          <w:iCs/>
        </w:rPr>
        <w:t>l'adéquation de son offre aux exigences du cahier des charges.</w:t>
      </w:r>
    </w:p>
    <w:p>
      <w:pPr>
        <w:pStyle w:val="Standard"/>
        <w:tabs>
          <w:tab w:val="clear" w:pos="708"/>
          <w:tab w:val="left" w:pos="1080" w:leader="none"/>
        </w:tabs>
        <w:jc w:val="both"/>
        <w:rPr>
          <w:rFonts w:ascii="Calibri" w:hAnsi="Calibri" w:cs="Calibri" w:asciiTheme="minorHAnsi" w:cstheme="minorHAnsi" w:hAnsiTheme="minorHAnsi"/>
          <w:iCs/>
          <w:u w:val="single"/>
        </w:rPr>
      </w:pPr>
      <w:r>
        <w:rPr>
          <w:rFonts w:cs="Calibri" w:cstheme="minorHAnsi"/>
          <w:iCs/>
          <w:u w:val="single"/>
        </w:rPr>
      </w:r>
    </w:p>
    <w:p>
      <w:pPr>
        <w:pStyle w:val="Standard"/>
        <w:tabs>
          <w:tab w:val="clear" w:pos="708"/>
          <w:tab w:val="left" w:pos="1080" w:leader="none"/>
        </w:tabs>
        <w:jc w:val="both"/>
        <w:rPr>
          <w:rFonts w:ascii="Calibri" w:hAnsi="Calibri" w:cs="Calibri" w:asciiTheme="minorHAnsi" w:cstheme="minorHAnsi" w:hAnsiTheme="minorHAnsi"/>
        </w:rPr>
      </w:pPr>
      <w:r>
        <w:rPr>
          <w:rFonts w:cs="Calibri" w:cstheme="minorHAnsi"/>
        </w:rPr>
        <w:t xml:space="preserve">L’offre doit être écrite intégralement en français et les </w:t>
      </w:r>
      <w:r>
        <w:rPr>
          <w:rFonts w:cs="Calibri" w:cstheme="minorHAnsi"/>
          <w:lang w:eastAsia="fr-FR"/>
        </w:rPr>
        <w:t>acronymes et anglicismes non explicités sont à éviter</w:t>
      </w:r>
      <w:r>
        <w:rPr>
          <w:rFonts w:cs="Calibri" w:cstheme="minorHAnsi"/>
        </w:rPr>
        <w:t>.</w:t>
      </w:r>
    </w:p>
    <w:p>
      <w:pPr>
        <w:pStyle w:val="Standard"/>
        <w:tabs>
          <w:tab w:val="clear" w:pos="708"/>
          <w:tab w:val="left" w:pos="1080" w:leader="none"/>
        </w:tabs>
        <w:jc w:val="both"/>
        <w:rPr>
          <w:rFonts w:ascii="Calibri" w:hAnsi="Calibri" w:cs="Calibri" w:asciiTheme="minorHAnsi" w:cstheme="minorHAnsi" w:hAnsiTheme="minorHAnsi"/>
        </w:rPr>
      </w:pPr>
      <w:r>
        <w:rPr>
          <w:rFonts w:cs="Calibri" w:cstheme="minorHAnsi"/>
        </w:rPr>
      </w:r>
    </w:p>
    <w:p>
      <w:pPr>
        <w:pStyle w:val="Standard"/>
        <w:rPr>
          <w:rFonts w:ascii="Calibri" w:hAnsi="Calibri" w:cs="Calibri" w:asciiTheme="minorHAnsi" w:cstheme="minorHAnsi" w:hAnsiTheme="minorHAnsi"/>
        </w:rPr>
      </w:pPr>
      <w:r>
        <w:rPr>
          <w:rFonts w:cs="Calibri" w:cstheme="minorHAnsi"/>
        </w:rPr>
        <w:t>Le candidat doit présenter dans le cadre ci-dessous :</w:t>
      </w:r>
    </w:p>
    <w:p>
      <w:pPr>
        <w:pStyle w:val="Normal"/>
        <w:widowControl/>
        <w:rPr>
          <w:rFonts w:ascii="Calibri" w:hAnsi="Calibri" w:eastAsia="simsun, 宋体" w:cs="Calibri" w:asciiTheme="minorHAnsi" w:cstheme="minorHAnsi" w:hAnsiTheme="minorHAnsi"/>
          <w:sz w:val="22"/>
          <w:szCs w:val="22"/>
          <w:lang w:bidi="ar-SA"/>
        </w:rPr>
      </w:pPr>
      <w:r>
        <w:rPr>
          <w:rFonts w:eastAsia="simsun, 宋体" w:cs="Calibri" w:cstheme="minorHAnsi" w:ascii="Calibri" w:hAnsi="Calibri"/>
          <w:sz w:val="22"/>
          <w:szCs w:val="22"/>
          <w:lang w:bidi="ar-SA"/>
        </w:rPr>
      </w:r>
      <w:r>
        <w:br w:type="page"/>
      </w:r>
    </w:p>
    <w:tbl>
      <w:tblPr>
        <w:tblW w:w="15954" w:type="dxa"/>
        <w:jc w:val="center"/>
        <w:tblInd w:w="0" w:type="dxa"/>
        <w:tblLayout w:type="fixed"/>
        <w:tblCellMar>
          <w:top w:w="0" w:type="dxa"/>
          <w:left w:w="70" w:type="dxa"/>
          <w:bottom w:w="0" w:type="dxa"/>
          <w:right w:w="70" w:type="dxa"/>
        </w:tblCellMar>
        <w:tblLook w:firstRow="0" w:noVBand="0" w:lastRow="0" w:firstColumn="0" w:lastColumn="0" w:noHBand="0" w:val="0000"/>
      </w:tblPr>
      <w:tblGrid>
        <w:gridCol w:w="1587"/>
        <w:gridCol w:w="14367"/>
      </w:tblGrid>
      <w:tr>
        <w:trPr>
          <w:trHeight w:val="567" w:hRule="atLeast"/>
          <w:cantSplit w:val="true"/>
        </w:trPr>
        <w:tc>
          <w:tcPr>
            <w:tcW w:w="15954" w:type="dxa"/>
            <w:gridSpan w:val="2"/>
            <w:tcBorders>
              <w:top w:val="single" w:sz="4" w:space="0" w:color="000000"/>
              <w:left w:val="single" w:sz="4" w:space="0" w:color="000000"/>
              <w:bottom w:val="single" w:sz="12" w:space="0" w:color="000000"/>
              <w:right w:val="single" w:sz="4" w:space="0" w:color="000000"/>
            </w:tcBorders>
            <w:shd w:color="auto" w:fill="548DD4" w:val="clear"/>
            <w:vAlign w:val="center"/>
          </w:tcPr>
          <w:p>
            <w:pPr>
              <w:pStyle w:val="Standard"/>
              <w:pageBreakBefore/>
              <w:spacing w:lineRule="auto" w:line="240" w:before="0" w:after="0"/>
              <w:jc w:val="center"/>
              <w:rPr>
                <w:rFonts w:ascii="Calibri" w:hAnsi="Calibri" w:cs="Calibri" w:asciiTheme="minorHAnsi" w:cstheme="minorHAnsi" w:hAnsiTheme="minorHAnsi"/>
              </w:rPr>
            </w:pPr>
            <w:r>
              <w:rPr>
                <w:rFonts w:eastAsia="Times New Roman" w:cs="Calibri" w:cstheme="minorHAnsi"/>
                <w:b/>
                <w:lang w:eastAsia="fr-FR"/>
              </w:rPr>
              <w:t xml:space="preserve">VALEUR </w:t>
            </w:r>
            <w:r>
              <w:rPr>
                <w:rFonts w:cs="Calibri" w:cstheme="minorHAnsi"/>
                <w:b/>
              </w:rPr>
              <w:t>TECHNIQUE (35 points)</w:t>
            </w:r>
          </w:p>
        </w:tc>
      </w:tr>
      <w:tr>
        <w:trPr>
          <w:trHeight w:val="567" w:hRule="atLeast"/>
          <w:cantSplit w:val="true"/>
        </w:trPr>
        <w:tc>
          <w:tcPr>
            <w:tcW w:w="15954" w:type="dxa"/>
            <w:gridSpan w:val="2"/>
            <w:tcBorders>
              <w:top w:val="single" w:sz="12" w:space="0" w:color="000000"/>
              <w:left w:val="single" w:sz="12" w:space="0" w:color="000000"/>
              <w:bottom w:val="single" w:sz="4" w:space="0" w:color="000000"/>
              <w:right w:val="single" w:sz="4" w:space="0" w:color="000000"/>
            </w:tcBorders>
            <w:shd w:color="auto" w:fill="9CC2E5" w:val="clear"/>
            <w:vAlign w:val="center"/>
          </w:tcPr>
          <w:p>
            <w:pPr>
              <w:pStyle w:val="Standard"/>
              <w:spacing w:lineRule="auto" w:line="240"/>
              <w:jc w:val="center"/>
              <w:rPr>
                <w:rFonts w:ascii="Calibri" w:hAnsi="Calibri" w:cs="Calibri" w:asciiTheme="minorHAnsi" w:cstheme="minorHAnsi" w:hAnsiTheme="minorHAnsi"/>
              </w:rPr>
            </w:pPr>
            <w:r>
              <w:rPr>
                <w:rFonts w:eastAsia="Times New Roman" w:cs="Calibri" w:cstheme="minorHAnsi"/>
                <w:b/>
                <w:lang w:eastAsia="fr-FR"/>
              </w:rPr>
              <w:t>Sous-critère n° 1 : Services – 9 points</w:t>
            </w:r>
          </w:p>
        </w:tc>
      </w:tr>
      <w:tr>
        <w:trPr>
          <w:trHeight w:val="567" w:hRule="atLeast"/>
          <w:cantSplit w:val="true"/>
        </w:trPr>
        <w:tc>
          <w:tcPr>
            <w:tcW w:w="1587" w:type="dxa"/>
            <w:vMerge w:val="restart"/>
            <w:tcBorders>
              <w:top w:val="single" w:sz="4" w:space="0" w:color="000000"/>
              <w:left w:val="single" w:sz="12" w:space="0" w:color="000000"/>
              <w:bottom w:val="single" w:sz="4" w:space="0" w:color="000000"/>
              <w:right w:val="single" w:sz="4" w:space="0" w:color="000000"/>
            </w:tcBorders>
            <w:shd w:color="auto" w:fill="BDD6EE" w:val="clear"/>
            <w:vAlign w:val="center"/>
          </w:tcPr>
          <w:p>
            <w:pPr>
              <w:pStyle w:val="Standard"/>
              <w:spacing w:lineRule="auto" w:line="240"/>
              <w:rPr>
                <w:rFonts w:ascii="Calibri" w:hAnsi="Calibri" w:eastAsia="Times New Roman" w:cs="Calibri" w:asciiTheme="minorHAnsi" w:cstheme="minorHAnsi" w:hAnsiTheme="minorHAnsi"/>
                <w:b/>
                <w:bCs/>
                <w:lang w:eastAsia="fr-FR"/>
              </w:rPr>
            </w:pPr>
            <w:r>
              <w:rPr>
                <w:rFonts w:eastAsia="Times New Roman" w:cs="Calibri" w:cstheme="minorHAnsi"/>
                <w:b/>
                <w:lang w:eastAsia="fr-FR"/>
              </w:rPr>
              <w:t>Demandes de l’acheteur</w:t>
            </w:r>
          </w:p>
        </w:tc>
        <w:tc>
          <w:tcPr>
            <w:tcW w:w="14367" w:type="dxa"/>
            <w:tcBorders>
              <w:top w:val="single" w:sz="4" w:space="0" w:color="000000"/>
              <w:left w:val="single" w:sz="4" w:space="0" w:color="000000"/>
              <w:bottom w:val="single" w:sz="4" w:space="0" w:color="000000"/>
              <w:right w:val="single" w:sz="4" w:space="0" w:color="000000"/>
            </w:tcBorders>
            <w:shd w:color="auto" w:fill="DEEAF6" w:val="clear"/>
            <w:vAlign w:val="center"/>
          </w:tcPr>
          <w:p>
            <w:pPr>
              <w:pStyle w:val="Standard"/>
              <w:spacing w:lineRule="auto" w:line="240"/>
              <w:jc w:val="both"/>
              <w:rPr>
                <w:rFonts w:ascii="Calibri" w:hAnsi="Calibri" w:eastAsia="Times New Roman" w:cs="Calibri" w:asciiTheme="minorHAnsi" w:cstheme="minorHAnsi" w:hAnsiTheme="minorHAnsi"/>
                <w:lang w:eastAsia="fr-FR"/>
              </w:rPr>
            </w:pPr>
            <w:r>
              <w:rPr>
                <w:rFonts w:eastAsia="Times New Roman" w:cs="Calibri" w:cstheme="minorHAnsi"/>
                <w:lang w:eastAsia="fr-FR"/>
              </w:rPr>
              <w:t>En distinguant le contexte du transport national et international, le candidat décrit les modalités relatives à l’ensemble des prestations décrites aux marchés :</w:t>
            </w:r>
          </w:p>
          <w:p>
            <w:pPr>
              <w:pStyle w:val="Standard"/>
              <w:numPr>
                <w:ilvl w:val="0"/>
                <w:numId w:val="19"/>
              </w:numPr>
              <w:spacing w:lineRule="auto" w:line="240"/>
              <w:jc w:val="both"/>
              <w:rPr>
                <w:rFonts w:ascii="Calibri" w:hAnsi="Calibri" w:eastAsia="Times New Roman" w:cs="Calibri" w:asciiTheme="minorHAnsi" w:cstheme="minorHAnsi" w:hAnsiTheme="minorHAnsi"/>
                <w:lang w:eastAsia="fr-FR"/>
              </w:rPr>
            </w:pPr>
            <w:r>
              <w:rPr>
                <w:rFonts w:eastAsia="Times New Roman" w:cs="Calibri" w:cstheme="minorHAnsi"/>
                <w:lang w:eastAsia="fr-FR"/>
              </w:rPr>
              <w:t>les prestations de transport en messagerie et en affrètement ;</w:t>
            </w:r>
          </w:p>
          <w:p>
            <w:pPr>
              <w:pStyle w:val="Standard"/>
              <w:numPr>
                <w:ilvl w:val="0"/>
                <w:numId w:val="20"/>
              </w:numPr>
              <w:spacing w:lineRule="auto" w:line="240"/>
              <w:jc w:val="both"/>
              <w:rPr>
                <w:rFonts w:ascii="Calibri" w:hAnsi="Calibri" w:eastAsia="Times New Roman" w:cs="Calibri" w:asciiTheme="minorHAnsi" w:cstheme="minorHAnsi" w:hAnsiTheme="minorHAnsi"/>
                <w:lang w:eastAsia="fr-FR"/>
              </w:rPr>
            </w:pPr>
            <w:r>
              <w:rPr>
                <w:rFonts w:eastAsia="Times New Roman" w:cs="Calibri" w:cstheme="minorHAnsi"/>
                <w:lang w:eastAsia="fr-FR"/>
              </w:rPr>
              <w:t>les prestations annexes obligatoires.</w:t>
            </w:r>
          </w:p>
          <w:p>
            <w:pPr>
              <w:pStyle w:val="Standard"/>
              <w:spacing w:lineRule="auto" w:line="240"/>
              <w:jc w:val="both"/>
              <w:rPr>
                <w:rFonts w:ascii="Calibri" w:hAnsi="Calibri" w:eastAsia="Times New Roman" w:cs="Calibri" w:asciiTheme="minorHAnsi" w:cstheme="minorHAnsi" w:hAnsiTheme="minorHAnsi"/>
                <w:lang w:eastAsia="fr-FR"/>
              </w:rPr>
            </w:pPr>
            <w:r>
              <w:rPr>
                <w:rFonts w:eastAsia="Times New Roman" w:cs="Calibri" w:cstheme="minorHAnsi"/>
                <w:lang w:eastAsia="fr-FR"/>
              </w:rPr>
              <w:t>Notamment :</w:t>
            </w:r>
          </w:p>
          <w:p>
            <w:pPr>
              <w:pStyle w:val="Standard"/>
              <w:numPr>
                <w:ilvl w:val="0"/>
                <w:numId w:val="21"/>
              </w:numPr>
              <w:spacing w:lineRule="auto" w:line="240"/>
              <w:jc w:val="both"/>
              <w:rPr>
                <w:rFonts w:ascii="Calibri" w:hAnsi="Calibri" w:eastAsia="Times New Roman" w:cs="Calibri" w:asciiTheme="minorHAnsi" w:cstheme="minorHAnsi" w:hAnsiTheme="minorHAnsi"/>
                <w:lang w:eastAsia="fr-FR"/>
              </w:rPr>
            </w:pPr>
            <w:r>
              <w:rPr>
                <w:rFonts w:eastAsia="Times New Roman" w:cs="Calibri" w:cstheme="minorHAnsi"/>
                <w:lang w:eastAsia="fr-FR"/>
              </w:rPr>
              <w:t>le poids unitaire et cumulé ainsi que le format des palettes pour le transport routier ;</w:t>
            </w:r>
          </w:p>
          <w:p>
            <w:pPr>
              <w:pStyle w:val="Standard"/>
              <w:numPr>
                <w:ilvl w:val="0"/>
                <w:numId w:val="22"/>
              </w:numPr>
              <w:spacing w:lineRule="auto" w:line="240"/>
              <w:jc w:val="both"/>
              <w:rPr>
                <w:rFonts w:ascii="Calibri" w:hAnsi="Calibri" w:eastAsia="Times New Roman" w:cs="Calibri" w:asciiTheme="minorHAnsi" w:cstheme="minorHAnsi" w:hAnsiTheme="minorHAnsi"/>
                <w:lang w:eastAsia="fr-FR"/>
              </w:rPr>
            </w:pPr>
            <w:r>
              <w:rPr>
                <w:rFonts w:eastAsia="Times New Roman" w:cs="Calibri" w:cstheme="minorHAnsi"/>
                <w:lang w:eastAsia="fr-FR"/>
              </w:rPr>
              <w:t>les conditions relatives au transport aérien (limites de poids et de volume, formule détaillée de détermination du poids taxable) ;</w:t>
            </w:r>
          </w:p>
          <w:p>
            <w:pPr>
              <w:pStyle w:val="Standard"/>
              <w:numPr>
                <w:ilvl w:val="0"/>
                <w:numId w:val="23"/>
              </w:numPr>
              <w:spacing w:lineRule="auto" w:line="240"/>
              <w:jc w:val="both"/>
              <w:rPr>
                <w:b w:val="false"/>
                <w:bCs w:val="false"/>
              </w:rPr>
            </w:pPr>
            <w:r>
              <w:rPr>
                <w:rFonts w:eastAsia="Times New Roman" w:cs="Calibri" w:cstheme="minorHAnsi"/>
                <w:b w:val="false"/>
                <w:bCs w:val="false"/>
                <w:lang w:eastAsia="fr-FR"/>
              </w:rPr>
              <w:t>les conditions dans lesquelles il est en capacité d’assurer (le cas échéant) le transport de palettes susceptibles de contenir les éléments indiqués à l’article 2.1.2 du CCTP. Pour ces marchandises sensibles et pour les matières dangereuses, le candidat précise les modalités et limites de prise en charge selon les natures et catégories de marchandises (formalités administratives pour la déclaration de matières dangereuses, formalités douanières, exigences relatives aux emballages, l’acheminement dans les emballages homologués, la qualification requise du personnel, les solutions en cas d’évènements imprévus, navettes régulières, coursier, service retour emballage.</w:t>
            </w:r>
          </w:p>
        </w:tc>
      </w:tr>
      <w:tr>
        <w:trPr>
          <w:trHeight w:val="567" w:hRule="atLeast"/>
          <w:cantSplit w:val="true"/>
        </w:trPr>
        <w:tc>
          <w:tcPr>
            <w:tcW w:w="1587" w:type="dxa"/>
            <w:vMerge w:val="continue"/>
            <w:tcBorders>
              <w:left w:val="single" w:sz="12" w:space="0" w:color="000000"/>
              <w:bottom w:val="single" w:sz="4" w:space="0" w:color="000000"/>
              <w:right w:val="single" w:sz="4" w:space="0" w:color="000000"/>
            </w:tcBorders>
            <w:shd w:color="auto" w:fill="BDD6EE" w:val="clear"/>
            <w:vAlign w:val="center"/>
          </w:tcPr>
          <w:p>
            <w:pPr>
              <w:pStyle w:val="Standard"/>
              <w:spacing w:lineRule="auto" w:line="240"/>
              <w:rPr>
                <w:rFonts w:ascii="Calibri" w:hAnsi="Calibri" w:eastAsia="Times New Roman" w:cs="Calibri" w:asciiTheme="minorHAnsi" w:cstheme="minorHAnsi" w:hAnsiTheme="minorHAnsi"/>
                <w:b/>
                <w:bCs/>
                <w:lang w:eastAsia="fr-FR"/>
              </w:rPr>
            </w:pPr>
            <w:r>
              <w:rPr>
                <w:rFonts w:eastAsia="Times New Roman" w:cs="Calibri" w:cstheme="minorHAnsi"/>
                <w:b/>
                <w:bCs/>
                <w:lang w:eastAsia="fr-FR"/>
              </w:rPr>
            </w:r>
          </w:p>
        </w:tc>
        <w:tc>
          <w:tcPr>
            <w:tcW w:w="14367" w:type="dxa"/>
            <w:tcBorders>
              <w:left w:val="single" w:sz="4" w:space="0" w:color="000000"/>
              <w:bottom w:val="single" w:sz="4" w:space="0" w:color="000000"/>
              <w:right w:val="single" w:sz="4" w:space="0" w:color="000000"/>
            </w:tcBorders>
            <w:shd w:color="auto" w:fill="DEEAF6" w:val="clear"/>
            <w:vAlign w:val="center"/>
          </w:tcPr>
          <w:p>
            <w:pPr>
              <w:pStyle w:val="Standard"/>
              <w:widowControl/>
              <w:suppressAutoHyphens w:val="true"/>
              <w:bidi w:val="0"/>
              <w:spacing w:lineRule="auto" w:line="240" w:before="0" w:after="0"/>
              <w:ind w:hanging="0" w:left="0" w:right="57"/>
              <w:jc w:val="left"/>
              <w:rPr>
                <w:rFonts w:ascii="Calibri" w:hAnsi="Calibri" w:cs="Calibri" w:asciiTheme="minorHAnsi" w:cstheme="minorHAnsi" w:hAnsiTheme="minorHAnsi"/>
                <w:b/>
                <w:bCs/>
              </w:rPr>
            </w:pPr>
            <w:r>
              <w:rPr>
                <w:rFonts w:cs="Calibri" w:cstheme="minorHAnsi"/>
                <w:b/>
                <w:bCs/>
              </w:rPr>
              <w:t>Éléments non pris en compte dans la notation mais nécessaires à la complétude de l’offre :</w:t>
            </w:r>
            <w:r>
              <w:rPr>
                <w:rFonts w:cs="Calibri" w:cstheme="minorHAnsi"/>
                <w:lang w:eastAsia="fr-FR"/>
              </w:rPr>
              <w:t xml:space="preserve">En </w:t>
            </w:r>
            <w:r>
              <w:rPr>
                <w:rFonts w:eastAsia="Times New Roman" w:cs="Calibri" w:cstheme="minorHAnsi"/>
                <w:lang w:eastAsia="fr-FR"/>
              </w:rPr>
              <w:t>distinguant</w:t>
            </w:r>
            <w:r>
              <w:rPr>
                <w:rFonts w:cs="Calibri" w:cstheme="minorHAnsi"/>
                <w:lang w:eastAsia="fr-FR"/>
              </w:rPr>
              <w:t xml:space="preserve"> le contexte du transport national et international, le candidat décrit son organisation et détaille les modalités relatives aux prestations facultatives s’il en propose :</w:t>
            </w:r>
          </w:p>
          <w:p>
            <w:pPr>
              <w:pStyle w:val="Standard"/>
              <w:numPr>
                <w:ilvl w:val="0"/>
                <w:numId w:val="12"/>
              </w:numPr>
              <w:spacing w:lineRule="auto" w:line="240"/>
              <w:jc w:val="both"/>
              <w:rPr>
                <w:rFonts w:ascii="Calibri" w:hAnsi="Calibri" w:eastAsia="Times New Roman" w:cs="Calibri" w:asciiTheme="minorHAnsi" w:cstheme="minorHAnsi" w:hAnsiTheme="minorHAnsi"/>
                <w:lang w:eastAsia="fr-FR"/>
              </w:rPr>
            </w:pPr>
            <w:r>
              <w:rPr>
                <w:rFonts w:eastAsia="Times New Roman" w:cs="Calibri" w:cstheme="minorHAnsi"/>
                <w:lang w:eastAsia="fr-FR"/>
              </w:rPr>
              <w:t xml:space="preserve">les prestations de </w:t>
            </w:r>
            <w:r>
              <w:rPr>
                <w:rFonts w:eastAsia="Marianne" w:cs="Calibri" w:cstheme="minorHAnsi"/>
                <w:color w:val="000000"/>
              </w:rPr>
              <w:t xml:space="preserve">transport en messagerie de 4 à 6 palettes </w:t>
            </w:r>
            <w:r>
              <w:rPr>
                <w:rFonts w:eastAsia="Times New Roman" w:cs="Calibri" w:cstheme="minorHAnsi"/>
                <w:lang w:eastAsia="fr-FR"/>
              </w:rPr>
              <w:t> ;</w:t>
            </w:r>
          </w:p>
          <w:p>
            <w:pPr>
              <w:pStyle w:val="Standard"/>
              <w:numPr>
                <w:ilvl w:val="0"/>
                <w:numId w:val="12"/>
              </w:numPr>
              <w:spacing w:lineRule="auto" w:line="240"/>
              <w:jc w:val="both"/>
              <w:rPr>
                <w:rFonts w:ascii="Calibri" w:hAnsi="Calibri" w:eastAsia="Times New Roman" w:cs="Calibri" w:asciiTheme="minorHAnsi" w:cstheme="minorHAnsi" w:hAnsiTheme="minorHAnsi"/>
                <w:lang w:eastAsia="fr-FR"/>
              </w:rPr>
            </w:pPr>
            <w:r>
              <w:rPr>
                <w:rFonts w:eastAsia="Times New Roman" w:cs="Calibri" w:cstheme="minorHAnsi"/>
                <w:lang w:eastAsia="fr-FR"/>
              </w:rPr>
              <w:t>les prestations annexes facultatives</w:t>
            </w:r>
          </w:p>
          <w:p>
            <w:pPr>
              <w:pStyle w:val="Standard"/>
              <w:numPr>
                <w:ilvl w:val="0"/>
                <w:numId w:val="2"/>
              </w:numPr>
              <w:spacing w:lineRule="auto" w:line="240"/>
              <w:jc w:val="both"/>
              <w:rPr>
                <w:rFonts w:ascii="Calibri" w:hAnsi="Calibri" w:eastAsia="Times New Roman" w:cs="Calibri" w:asciiTheme="minorHAnsi" w:cstheme="minorHAnsi" w:hAnsiTheme="minorHAnsi"/>
                <w:lang w:eastAsia="fr-FR"/>
              </w:rPr>
            </w:pPr>
            <w:r>
              <w:rPr>
                <w:rFonts w:eastAsia="Times New Roman" w:cs="Calibri" w:cstheme="minorHAnsi"/>
                <w:lang w:eastAsia="fr-FR"/>
              </w:rPr>
              <w:t>Le candidat précise s’il est en mesure de réaliser des prestations successives de type navette, avec enlèvement sur un site de livraison avant la livraison suivante. Il précise et décrit dans ce cas la modalité d’utilisation du bordereau des prix ;</w:t>
            </w:r>
          </w:p>
          <w:p>
            <w:pPr>
              <w:pStyle w:val="Standard"/>
              <w:numPr>
                <w:ilvl w:val="0"/>
                <w:numId w:val="2"/>
              </w:numPr>
              <w:spacing w:lineRule="auto" w:line="240"/>
              <w:jc w:val="both"/>
              <w:rPr>
                <w:rFonts w:ascii="Calibri" w:hAnsi="Calibri" w:eastAsia="Times New Roman" w:cs="Calibri" w:asciiTheme="minorHAnsi" w:cstheme="minorHAnsi" w:hAnsiTheme="minorHAnsi"/>
                <w:lang w:eastAsia="fr-FR"/>
              </w:rPr>
            </w:pPr>
            <w:r>
              <w:rPr>
                <w:rFonts w:eastAsia="Times New Roman" w:cs="Calibri" w:cstheme="minorHAnsi"/>
                <w:lang w:eastAsia="fr-FR"/>
              </w:rPr>
              <w:t>Le candidat précise s’il est en mesure de récupérer, sans surcoût, au moment d’une livraison ou d’un enlèvement sur le site du bénéficiaire, des palettes vides pour recyclage/reconditionnement (</w:t>
            </w:r>
            <w:r>
              <w:rPr>
                <w:rFonts w:eastAsia="Times New Roman" w:cs="Calibri" w:cstheme="minorHAnsi"/>
                <w:iCs/>
                <w:lang w:eastAsia="fr-FR"/>
              </w:rPr>
              <w:t>sans réversion au client</w:t>
            </w:r>
            <w:r>
              <w:rPr>
                <w:rFonts w:eastAsia="Times New Roman" w:cs="Calibri" w:cstheme="minorHAnsi"/>
                <w:lang w:eastAsia="fr-FR"/>
              </w:rPr>
              <w:t>). Dans ce cas, il indique les modalités ;</w:t>
            </w:r>
          </w:p>
          <w:p>
            <w:pPr>
              <w:pStyle w:val="Standard"/>
              <w:numPr>
                <w:ilvl w:val="0"/>
                <w:numId w:val="2"/>
              </w:numPr>
              <w:spacing w:lineRule="auto" w:line="240"/>
              <w:jc w:val="both"/>
              <w:rPr>
                <w:rFonts w:ascii="Calibri" w:hAnsi="Calibri" w:eastAsia="Times New Roman" w:cs="Calibri" w:asciiTheme="minorHAnsi" w:cstheme="minorHAnsi" w:hAnsiTheme="minorHAnsi"/>
                <w:b/>
                <w:lang w:eastAsia="fr-FR"/>
              </w:rPr>
            </w:pPr>
            <w:r>
              <w:rPr>
                <w:rFonts w:eastAsia="Times New Roman" w:cs="Calibri" w:cstheme="minorHAnsi"/>
                <w:lang w:eastAsia="fr-FR"/>
              </w:rPr>
              <w:t>S’il en propose, le candidat précise les modalités de mise à disposition de fournitures et de matériels d’exploitation (imprimantes, consommables, etc.).</w:t>
            </w:r>
          </w:p>
        </w:tc>
      </w:tr>
      <w:tr>
        <w:trPr>
          <w:trHeight w:val="283" w:hRule="atLeast"/>
          <w:cantSplit w:val="true"/>
        </w:trPr>
        <w:tc>
          <w:tcPr>
            <w:tcW w:w="1587" w:type="dxa"/>
            <w:tcBorders>
              <w:top w:val="single" w:sz="4" w:space="0" w:color="000000"/>
              <w:left w:val="single" w:sz="12" w:space="0" w:color="000000"/>
              <w:bottom w:val="single" w:sz="12" w:space="0" w:color="000000"/>
              <w:right w:val="single" w:sz="4" w:space="0" w:color="000000"/>
            </w:tcBorders>
            <w:shd w:color="auto" w:fill="DEEAF6" w:val="clear"/>
            <w:vAlign w:val="center"/>
          </w:tcPr>
          <w:p>
            <w:pPr>
              <w:pStyle w:val="Standard"/>
              <w:spacing w:lineRule="auto" w:line="240"/>
              <w:rPr>
                <w:rFonts w:ascii="Calibri" w:hAnsi="Calibri" w:eastAsia="Times New Roman" w:cs="Calibri" w:asciiTheme="minorHAnsi" w:cstheme="minorHAnsi" w:hAnsiTheme="minorHAnsi"/>
                <w:b/>
                <w:lang w:eastAsia="fr-FR"/>
              </w:rPr>
            </w:pPr>
            <w:r>
              <w:rPr>
                <w:rFonts w:eastAsia="Times New Roman" w:cs="Calibri" w:cstheme="minorHAnsi"/>
                <w:b/>
                <w:lang w:eastAsia="fr-FR"/>
              </w:rPr>
              <w:t>Engagements du candidat</w:t>
            </w:r>
          </w:p>
        </w:tc>
        <w:tc>
          <w:tcPr>
            <w:tcW w:w="14367" w:type="dxa"/>
            <w:tcBorders>
              <w:top w:val="single" w:sz="4" w:space="0" w:color="000000"/>
              <w:left w:val="single" w:sz="4" w:space="0" w:color="000000"/>
              <w:bottom w:val="single" w:sz="12" w:space="0" w:color="000000"/>
              <w:right w:val="single" w:sz="4" w:space="0" w:color="000000"/>
            </w:tcBorders>
            <w:vAlign w:val="center"/>
          </w:tcPr>
          <w:p>
            <w:pPr>
              <w:pStyle w:val="Standard"/>
              <w:spacing w:lineRule="auto" w:line="240"/>
              <w:jc w:val="both"/>
              <w:rPr>
                <w:rFonts w:ascii="Calibri" w:hAnsi="Calibri" w:eastAsia="Times New Roman" w:cs="Calibri" w:asciiTheme="minorHAnsi" w:cstheme="minorHAnsi" w:hAnsiTheme="minorHAnsi"/>
              </w:rPr>
            </w:pPr>
            <w:r>
              <w:rPr>
                <w:rFonts w:eastAsia="Times New Roman" w:cs="Calibri" w:cstheme="minorHAnsi"/>
              </w:rPr>
            </w:r>
          </w:p>
          <w:p>
            <w:pPr>
              <w:pStyle w:val="Standard"/>
              <w:spacing w:lineRule="auto" w:line="240"/>
              <w:rPr>
                <w:rFonts w:ascii="Calibri" w:hAnsi="Calibri" w:eastAsia="Times New Roman" w:cs="Calibri" w:asciiTheme="minorHAnsi" w:cstheme="minorHAnsi" w:hAnsiTheme="minorHAnsi"/>
              </w:rPr>
            </w:pPr>
            <w:r>
              <w:rPr>
                <w:rFonts w:eastAsia="Times New Roman" w:cs="Calibri" w:cstheme="minorHAnsi"/>
              </w:rPr>
            </w:r>
          </w:p>
        </w:tc>
      </w:tr>
      <w:tr>
        <w:trPr>
          <w:trHeight w:val="567" w:hRule="atLeast"/>
          <w:cantSplit w:val="true"/>
        </w:trPr>
        <w:tc>
          <w:tcPr>
            <w:tcW w:w="15954" w:type="dxa"/>
            <w:gridSpan w:val="2"/>
            <w:tcBorders>
              <w:top w:val="single" w:sz="4" w:space="0" w:color="000000"/>
              <w:left w:val="single" w:sz="4" w:space="0" w:color="000000"/>
              <w:bottom w:val="single" w:sz="4" w:space="0" w:color="000000"/>
              <w:right w:val="single" w:sz="4" w:space="0" w:color="000000"/>
            </w:tcBorders>
            <w:shd w:color="auto" w:fill="7B7B7B" w:val="clear"/>
            <w:vAlign w:val="center"/>
          </w:tcPr>
          <w:p>
            <w:pPr>
              <w:pStyle w:val="Standard"/>
              <w:spacing w:lineRule="auto" w:line="240"/>
              <w:jc w:val="center"/>
              <w:rPr>
                <w:rFonts w:ascii="Calibri" w:hAnsi="Calibri" w:cs="Calibri" w:asciiTheme="minorHAnsi" w:cstheme="minorHAnsi" w:hAnsiTheme="minorHAnsi"/>
              </w:rPr>
            </w:pPr>
            <w:r>
              <w:rPr>
                <w:rFonts w:eastAsia="Times New Roman" w:cs="Calibri" w:cstheme="minorHAnsi"/>
                <w:b/>
                <w:lang w:eastAsia="fr-FR"/>
              </w:rPr>
              <w:t>Sous-critère n° 2 :  S</w:t>
            </w:r>
            <w:r>
              <w:rPr>
                <w:rFonts w:eastAsia="Times New Roman" w:cs="Calibri" w:cstheme="minorHAnsi"/>
                <w:b/>
                <w:lang w:eastAsia="fr-FR"/>
              </w:rPr>
              <w:t>uivi d</w:t>
            </w:r>
            <w:r>
              <w:rPr>
                <w:rFonts w:eastAsia="Times New Roman" w:cs="Calibri" w:cstheme="minorHAnsi"/>
                <w:b/>
                <w:color w:val="auto"/>
                <w:kern w:val="0"/>
                <w:sz w:val="22"/>
                <w:szCs w:val="22"/>
                <w:lang w:val="fr-FR" w:eastAsia="fr-FR" w:bidi="ar-SA"/>
              </w:rPr>
              <w:t>’exécution – 8 points</w:t>
            </w:r>
          </w:p>
        </w:tc>
      </w:tr>
      <w:tr>
        <w:trPr>
          <w:trHeight w:val="567" w:hRule="atLeast"/>
          <w:cantSplit w:val="true"/>
        </w:trPr>
        <w:tc>
          <w:tcPr>
            <w:tcW w:w="1587" w:type="dxa"/>
            <w:vMerge w:val="restart"/>
            <w:tcBorders>
              <w:top w:val="single" w:sz="4" w:space="0" w:color="000000"/>
              <w:left w:val="single" w:sz="12" w:space="0" w:color="000000"/>
              <w:bottom w:val="single" w:sz="4" w:space="0" w:color="000000"/>
              <w:right w:val="single" w:sz="4" w:space="0" w:color="000000"/>
            </w:tcBorders>
            <w:shd w:color="auto" w:fill="D0CECE" w:val="clear"/>
            <w:vAlign w:val="center"/>
          </w:tcPr>
          <w:p>
            <w:pPr>
              <w:pStyle w:val="Standard"/>
              <w:spacing w:lineRule="auto" w:line="240"/>
              <w:rPr>
                <w:rFonts w:ascii="Calibri" w:hAnsi="Calibri" w:eastAsia="Times New Roman" w:cs="Calibri" w:asciiTheme="minorHAnsi" w:cstheme="minorHAnsi" w:hAnsiTheme="minorHAnsi"/>
                <w:b/>
                <w:lang w:eastAsia="fr-FR"/>
              </w:rPr>
            </w:pPr>
            <w:r>
              <w:rPr>
                <w:rFonts w:eastAsia="Times New Roman" w:cs="Calibri" w:cstheme="minorHAnsi"/>
                <w:b/>
                <w:lang w:eastAsia="fr-FR"/>
              </w:rPr>
              <w:t>Demandes de l’acheteur</w:t>
            </w:r>
          </w:p>
          <w:p>
            <w:pPr>
              <w:pStyle w:val="Standard"/>
              <w:spacing w:lineRule="auto" w:line="240"/>
              <w:rPr>
                <w:rFonts w:ascii="Calibri" w:hAnsi="Calibri" w:eastAsia="Times New Roman" w:cs="Calibri" w:asciiTheme="minorHAnsi" w:cstheme="minorHAnsi" w:hAnsiTheme="minorHAnsi"/>
                <w:b/>
                <w:lang w:eastAsia="fr-FR"/>
              </w:rPr>
            </w:pPr>
            <w:r>
              <w:rPr>
                <w:rFonts w:eastAsia="Times New Roman" w:cs="Calibri" w:cstheme="minorHAnsi"/>
                <w:b/>
                <w:lang w:eastAsia="fr-FR"/>
              </w:rPr>
              <w:t>‍</w:t>
            </w:r>
          </w:p>
        </w:tc>
        <w:tc>
          <w:tcPr>
            <w:tcW w:w="14367" w:type="dxa"/>
            <w:tcBorders>
              <w:top w:val="single" w:sz="4" w:space="0" w:color="000000"/>
              <w:left w:val="single" w:sz="4" w:space="0" w:color="000000"/>
              <w:bottom w:val="single" w:sz="4" w:space="0" w:color="000000"/>
              <w:right w:val="single" w:sz="4" w:space="0" w:color="000000"/>
            </w:tcBorders>
            <w:shd w:color="auto" w:fill="EDEDED" w:val="clear"/>
            <w:vAlign w:val="center"/>
          </w:tcPr>
          <w:p>
            <w:pPr>
              <w:pStyle w:val="ListParagraph"/>
              <w:numPr>
                <w:ilvl w:val="0"/>
                <w:numId w:val="6"/>
              </w:numPr>
              <w:spacing w:lineRule="auto" w:line="240"/>
              <w:ind w:hanging="357" w:left="353"/>
              <w:rPr>
                <w:rFonts w:ascii="Calibri" w:hAnsi="Calibri" w:eastAsia="Times New Roman" w:cs="Calibri" w:asciiTheme="minorHAnsi" w:cstheme="minorHAnsi" w:hAnsiTheme="minorHAnsi"/>
                <w:lang w:eastAsia="fr-FR"/>
              </w:rPr>
            </w:pPr>
            <w:r>
              <w:rPr>
                <w:rFonts w:eastAsia="Times New Roman" w:cs="Calibri" w:cstheme="minorHAnsi"/>
                <w:lang w:eastAsia="fr-FR"/>
              </w:rPr>
              <w:t>Le candidat décrit les moyens affectés à la cellule de pilotage pour le suivi d’exécution. Il présente notamment les prestations d’assistance opérationnelle en cas d’incident ou d’aléas dans la gestion des acheminements, les horaires de la cellule dédiée et du numéro d’appel unique ;</w:t>
            </w:r>
          </w:p>
          <w:p>
            <w:pPr>
              <w:pStyle w:val="ListParagraph"/>
              <w:numPr>
                <w:ilvl w:val="0"/>
                <w:numId w:val="6"/>
              </w:numPr>
              <w:spacing w:lineRule="auto" w:line="240"/>
              <w:ind w:hanging="357" w:left="353"/>
              <w:rPr>
                <w:rFonts w:ascii="Calibri" w:hAnsi="Calibri" w:eastAsia="Times New Roman" w:cs="Calibri" w:asciiTheme="minorHAnsi" w:cstheme="minorHAnsi" w:hAnsiTheme="minorHAnsi"/>
                <w:lang w:eastAsia="fr-FR"/>
              </w:rPr>
            </w:pPr>
            <w:r>
              <w:rPr>
                <w:rFonts w:eastAsia="Times New Roman" w:cs="Calibri" w:cstheme="minorHAnsi"/>
                <w:lang w:eastAsia="fr-FR"/>
              </w:rPr>
              <w:t>Il présente sa politique d'accompagnement et de conseil opérationnel pendant l'exécution du marché ;</w:t>
            </w:r>
          </w:p>
          <w:p>
            <w:pPr>
              <w:pStyle w:val="ListParagraph"/>
              <w:numPr>
                <w:ilvl w:val="0"/>
                <w:numId w:val="6"/>
              </w:numPr>
              <w:spacing w:lineRule="auto" w:line="240"/>
              <w:ind w:hanging="357" w:left="353"/>
              <w:rPr>
                <w:rFonts w:ascii="Calibri" w:hAnsi="Calibri" w:eastAsia="Times New Roman" w:cs="Calibri" w:asciiTheme="minorHAnsi" w:cstheme="minorHAnsi" w:hAnsiTheme="minorHAnsi"/>
                <w:lang w:eastAsia="fr-FR"/>
              </w:rPr>
            </w:pPr>
            <w:r>
              <w:rPr>
                <w:rFonts w:eastAsia="Times New Roman" w:cs="Calibri" w:cstheme="minorHAnsi"/>
                <w:lang w:eastAsia="fr-FR"/>
              </w:rPr>
              <w:t>Il détaille les modalités relatives à la traçabilité des palettes pour chaque modalité de transport en France comme à l’international (fiabilité, système automatique ou poussée vers le client, format, disponibilité des preuves de livraisons, délai d’actualisation et de disponibilité) ;</w:t>
            </w:r>
          </w:p>
          <w:p>
            <w:pPr>
              <w:pStyle w:val="ListParagraph"/>
              <w:numPr>
                <w:ilvl w:val="0"/>
                <w:numId w:val="6"/>
              </w:numPr>
              <w:spacing w:lineRule="auto" w:line="240"/>
              <w:ind w:hanging="357" w:left="353"/>
              <w:jc w:val="both"/>
              <w:rPr>
                <w:b w:val="false"/>
                <w:bCs w:val="false"/>
              </w:rPr>
            </w:pPr>
            <w:r>
              <w:rPr>
                <w:rFonts w:eastAsia="Times New Roman" w:cs="Calibri" w:cstheme="minorHAnsi"/>
                <w:b w:val="false"/>
                <w:bCs w:val="false"/>
                <w:lang w:eastAsia="fr-FR"/>
              </w:rPr>
              <w:t>Le candidat présente les modalités de déclaration d’une réclamation, de suivi de la réclamation-client et les modalités de traitement des litiges prioritaires. Il présente la méthodologie appliquée pour la gestion des réclamations (transmettre la procédure mise en place, ou tout autre outil permettant d’évaluer la méthodologie). Le candidat précise le délai maximal de prise en compte et de résolution d’un litige ou d’une réclamation selon la nature de la réclamation (enlèvement, transport, avarie, perte, réserves à la livraison, formalités de douane, échec de livraison, facturation, etc.).</w:t>
            </w:r>
          </w:p>
        </w:tc>
      </w:tr>
      <w:tr>
        <w:trPr>
          <w:trHeight w:val="567" w:hRule="atLeast"/>
          <w:cantSplit w:val="true"/>
        </w:trPr>
        <w:tc>
          <w:tcPr>
            <w:tcW w:w="1587" w:type="dxa"/>
            <w:vMerge w:val="continue"/>
            <w:tcBorders>
              <w:top w:val="single" w:sz="4" w:space="0" w:color="000000"/>
              <w:left w:val="single" w:sz="12" w:space="0" w:color="000000"/>
              <w:bottom w:val="single" w:sz="4" w:space="0" w:color="000000"/>
              <w:right w:val="single" w:sz="4" w:space="0" w:color="000000"/>
            </w:tcBorders>
            <w:shd w:color="auto" w:fill="D0CECE" w:val="clear"/>
            <w:vAlign w:val="center"/>
          </w:tcPr>
          <w:p>
            <w:pPr>
              <w:pStyle w:val="Standard"/>
              <w:spacing w:lineRule="auto" w:line="240"/>
              <w:rPr>
                <w:rFonts w:ascii="Calibri" w:hAnsi="Calibri" w:eastAsia="Times New Roman" w:cs="Calibri" w:asciiTheme="minorHAnsi" w:cstheme="minorHAnsi" w:hAnsiTheme="minorHAnsi"/>
                <w:b/>
                <w:lang w:eastAsia="fr-FR"/>
              </w:rPr>
            </w:pPr>
            <w:r>
              <w:rPr>
                <w:rFonts w:eastAsia="Times New Roman" w:cs="Calibri" w:cstheme="minorHAnsi"/>
                <w:b/>
                <w:lang w:eastAsia="fr-FR"/>
              </w:rPr>
            </w:r>
          </w:p>
        </w:tc>
        <w:tc>
          <w:tcPr>
            <w:tcW w:w="14367" w:type="dxa"/>
            <w:tcBorders>
              <w:left w:val="single" w:sz="4" w:space="0" w:color="000000"/>
              <w:bottom w:val="single" w:sz="4" w:space="0" w:color="000000"/>
              <w:right w:val="single" w:sz="4" w:space="0" w:color="000000"/>
            </w:tcBorders>
            <w:shd w:fill="EEEEEE" w:val="clear"/>
            <w:vAlign w:val="center"/>
          </w:tcPr>
          <w:p>
            <w:pPr>
              <w:pStyle w:val="Standard"/>
              <w:widowControl/>
              <w:suppressAutoHyphens w:val="true"/>
              <w:bidi w:val="0"/>
              <w:spacing w:lineRule="auto" w:line="240" w:before="0" w:after="0"/>
              <w:ind w:hanging="0" w:left="0" w:right="57"/>
              <w:jc w:val="left"/>
              <w:rPr>
                <w:rFonts w:ascii="Calibri" w:hAnsi="Calibri" w:cs="Calibri" w:asciiTheme="minorHAnsi" w:cstheme="minorHAnsi" w:hAnsiTheme="minorHAnsi"/>
                <w:b/>
                <w:bCs/>
              </w:rPr>
            </w:pPr>
            <w:r>
              <w:rPr>
                <w:rFonts w:cs="Calibri" w:cstheme="minorHAnsi"/>
                <w:b/>
                <w:bCs/>
              </w:rPr>
              <w:t>Éléments non pris en compte dans la notation mais nécessaires à la complétude de l’offre :</w:t>
            </w:r>
          </w:p>
          <w:p>
            <w:pPr>
              <w:pStyle w:val="ListParagraph"/>
              <w:numPr>
                <w:ilvl w:val="0"/>
                <w:numId w:val="6"/>
              </w:numPr>
              <w:spacing w:lineRule="auto" w:line="240"/>
              <w:ind w:hanging="357" w:left="353"/>
              <w:rPr>
                <w:rFonts w:ascii="Calibri" w:hAnsi="Calibri" w:eastAsia="Times New Roman" w:cs="Calibri" w:asciiTheme="minorHAnsi" w:cstheme="minorHAnsi" w:hAnsiTheme="minorHAnsi"/>
                <w:lang w:eastAsia="fr-FR"/>
              </w:rPr>
            </w:pPr>
            <w:r>
              <w:rPr>
                <w:rFonts w:eastAsia="Times New Roman" w:cs="Calibri" w:cstheme="minorHAnsi"/>
                <w:lang w:eastAsia="fr-FR"/>
              </w:rPr>
              <w:t>Le candidat décrit la documentation mise à disposition des bénéficiaires (guide utilisateur, guide des bonnes pratiques, tutoriels, etc.) ;</w:t>
            </w:r>
          </w:p>
          <w:p>
            <w:pPr>
              <w:pStyle w:val="ListParagraph"/>
              <w:numPr>
                <w:ilvl w:val="0"/>
                <w:numId w:val="6"/>
              </w:numPr>
              <w:spacing w:lineRule="auto" w:line="240"/>
              <w:ind w:hanging="357" w:left="353"/>
              <w:rPr>
                <w:b w:val="false"/>
                <w:bCs w:val="false"/>
              </w:rPr>
            </w:pPr>
            <w:r>
              <w:rPr>
                <w:rFonts w:eastAsia="Times New Roman" w:cs="Calibri" w:cstheme="minorHAnsi"/>
                <w:b w:val="false"/>
                <w:bCs w:val="false"/>
                <w:lang w:eastAsia="fr-FR"/>
              </w:rPr>
              <w:t>Le candidat présente les modalités de mesure des indicateurs de qualité.</w:t>
            </w:r>
          </w:p>
        </w:tc>
      </w:tr>
      <w:tr>
        <w:trPr>
          <w:trHeight w:val="283" w:hRule="atLeast"/>
          <w:cantSplit w:val="true"/>
        </w:trPr>
        <w:tc>
          <w:tcPr>
            <w:tcW w:w="1587" w:type="dxa"/>
            <w:tcBorders>
              <w:top w:val="single" w:sz="4" w:space="0" w:color="000000"/>
              <w:left w:val="single" w:sz="12" w:space="0" w:color="000000"/>
              <w:bottom w:val="single" w:sz="12" w:space="0" w:color="000000"/>
              <w:right w:val="single" w:sz="4" w:space="0" w:color="000000"/>
            </w:tcBorders>
            <w:shd w:color="auto" w:fill="D0CECE" w:val="clear"/>
            <w:vAlign w:val="center"/>
          </w:tcPr>
          <w:p>
            <w:pPr>
              <w:pStyle w:val="Standard"/>
              <w:spacing w:lineRule="auto" w:line="240"/>
              <w:rPr>
                <w:rFonts w:ascii="Calibri" w:hAnsi="Calibri" w:eastAsia="Times New Roman" w:cs="Calibri" w:asciiTheme="minorHAnsi" w:cstheme="minorHAnsi" w:hAnsiTheme="minorHAnsi"/>
                <w:b/>
                <w:lang w:eastAsia="fr-FR"/>
              </w:rPr>
            </w:pPr>
            <w:r>
              <w:rPr>
                <w:rFonts w:eastAsia="Times New Roman" w:cs="Calibri" w:cstheme="minorHAnsi"/>
                <w:b/>
                <w:lang w:eastAsia="fr-FR"/>
              </w:rPr>
              <w:t>Engagements du candidat</w:t>
            </w:r>
          </w:p>
        </w:tc>
        <w:tc>
          <w:tcPr>
            <w:tcW w:w="14367" w:type="dxa"/>
            <w:tcBorders>
              <w:top w:val="single" w:sz="4" w:space="0" w:color="000000"/>
              <w:left w:val="single" w:sz="4" w:space="0" w:color="000000"/>
              <w:bottom w:val="single" w:sz="12" w:space="0" w:color="000000"/>
              <w:right w:val="single" w:sz="4" w:space="0" w:color="000000"/>
            </w:tcBorders>
            <w:vAlign w:val="center"/>
          </w:tcPr>
          <w:p>
            <w:pPr>
              <w:pStyle w:val="Standard"/>
              <w:spacing w:lineRule="auto" w:line="240"/>
              <w:jc w:val="both"/>
              <w:rPr>
                <w:rFonts w:ascii="Calibri" w:hAnsi="Calibri" w:eastAsia="Times New Roman" w:cs="Calibri" w:asciiTheme="minorHAnsi" w:cstheme="minorHAnsi" w:hAnsiTheme="minorHAnsi"/>
              </w:rPr>
            </w:pPr>
            <w:r>
              <w:rPr>
                <w:rFonts w:eastAsia="Times New Roman" w:cs="Calibri" w:cstheme="minorHAnsi"/>
              </w:rPr>
            </w:r>
          </w:p>
          <w:p>
            <w:pPr>
              <w:pStyle w:val="Standard"/>
              <w:spacing w:lineRule="auto" w:line="240"/>
              <w:jc w:val="both"/>
              <w:rPr>
                <w:rFonts w:ascii="Calibri" w:hAnsi="Calibri" w:eastAsia="Times New Roman" w:cs="Calibri" w:asciiTheme="minorHAnsi" w:cstheme="minorHAnsi" w:hAnsiTheme="minorHAnsi"/>
              </w:rPr>
            </w:pPr>
            <w:r>
              <w:rPr>
                <w:rFonts w:eastAsia="Times New Roman" w:cs="Calibri" w:cstheme="minorHAnsi"/>
              </w:rPr>
            </w:r>
          </w:p>
        </w:tc>
      </w:tr>
      <w:tr>
        <w:trPr>
          <w:trHeight w:val="567" w:hRule="atLeast"/>
          <w:cantSplit w:val="true"/>
        </w:trPr>
        <w:tc>
          <w:tcPr>
            <w:tcW w:w="15954" w:type="dxa"/>
            <w:gridSpan w:val="2"/>
            <w:tcBorders>
              <w:top w:val="single" w:sz="12" w:space="0" w:color="000000"/>
              <w:left w:val="single" w:sz="12" w:space="0" w:color="000000"/>
              <w:bottom w:val="single" w:sz="4" w:space="0" w:color="000000"/>
              <w:right w:val="single" w:sz="4" w:space="0" w:color="000000"/>
            </w:tcBorders>
            <w:shd w:color="auto" w:fill="FFD966" w:val="clear"/>
            <w:vAlign w:val="center"/>
          </w:tcPr>
          <w:p>
            <w:pPr>
              <w:pStyle w:val="Standard"/>
              <w:spacing w:lineRule="auto" w:line="240"/>
              <w:jc w:val="center"/>
              <w:rPr>
                <w:rFonts w:ascii="Calibri" w:hAnsi="Calibri" w:cs="Calibri" w:asciiTheme="minorHAnsi" w:cstheme="minorHAnsi" w:hAnsiTheme="minorHAnsi"/>
              </w:rPr>
            </w:pPr>
            <w:r>
              <w:rPr>
                <w:rFonts w:eastAsia="Times New Roman" w:cs="Calibri" w:cstheme="minorHAnsi"/>
                <w:b/>
                <w:lang w:eastAsia="fr-FR"/>
              </w:rPr>
              <w:t xml:space="preserve">Sous-critère n° 3 : </w:t>
            </w:r>
            <w:r>
              <w:rPr>
                <w:rFonts w:eastAsia="Times New Roman" w:cs="Calibri" w:cstheme="minorHAnsi"/>
                <w:b/>
                <w:lang w:eastAsia="fr-FR"/>
              </w:rPr>
              <w:t>Sécurité – 7 points</w:t>
            </w:r>
          </w:p>
        </w:tc>
      </w:tr>
      <w:tr>
        <w:trPr>
          <w:trHeight w:val="567" w:hRule="atLeast"/>
          <w:cantSplit w:val="true"/>
        </w:trPr>
        <w:tc>
          <w:tcPr>
            <w:tcW w:w="1587" w:type="dxa"/>
            <w:tcBorders>
              <w:top w:val="single" w:sz="4" w:space="0" w:color="000000"/>
              <w:left w:val="single" w:sz="12" w:space="0" w:color="000000"/>
              <w:bottom w:val="single" w:sz="4" w:space="0" w:color="000000"/>
              <w:right w:val="single" w:sz="4" w:space="0" w:color="000000"/>
            </w:tcBorders>
            <w:shd w:color="auto" w:fill="FFE599" w:val="clear"/>
            <w:vAlign w:val="center"/>
          </w:tcPr>
          <w:p>
            <w:pPr>
              <w:pStyle w:val="Standard"/>
              <w:spacing w:lineRule="auto" w:line="240"/>
              <w:rPr>
                <w:rFonts w:ascii="Calibri" w:hAnsi="Calibri" w:eastAsia="Times New Roman" w:cs="Calibri" w:asciiTheme="minorHAnsi" w:cstheme="minorHAnsi" w:hAnsiTheme="minorHAnsi"/>
                <w:b/>
                <w:lang w:eastAsia="fr-FR"/>
              </w:rPr>
            </w:pPr>
            <w:r>
              <w:rPr>
                <w:rFonts w:eastAsia="Times New Roman" w:cs="Calibri" w:cstheme="minorHAnsi"/>
                <w:b/>
                <w:lang w:eastAsia="fr-FR"/>
              </w:rPr>
              <w:t>Demandes de l’acheteur</w:t>
            </w:r>
          </w:p>
        </w:tc>
        <w:tc>
          <w:tcPr>
            <w:tcW w:w="14367" w:type="dxa"/>
            <w:tcBorders>
              <w:top w:val="single" w:sz="4" w:space="0" w:color="000000"/>
              <w:left w:val="single" w:sz="4" w:space="0" w:color="000000"/>
              <w:bottom w:val="single" w:sz="4" w:space="0" w:color="000000"/>
              <w:right w:val="single" w:sz="4" w:space="0" w:color="000000"/>
            </w:tcBorders>
            <w:shd w:color="auto" w:fill="FFF2CC" w:val="clear"/>
            <w:vAlign w:val="center"/>
          </w:tcPr>
          <w:p>
            <w:pPr>
              <w:pStyle w:val="Standard"/>
              <w:spacing w:lineRule="auto" w:line="240"/>
              <w:rPr>
                <w:rFonts w:ascii="Calibri" w:hAnsi="Calibri" w:eastAsia="Times New Roman" w:cs="Calibri" w:asciiTheme="minorHAnsi" w:cstheme="minorHAnsi" w:hAnsiTheme="minorHAnsi"/>
                <w:b/>
                <w:lang w:eastAsia="fr-FR"/>
              </w:rPr>
            </w:pPr>
            <w:r>
              <w:rPr>
                <w:rFonts w:eastAsia="Times New Roman" w:cs="Calibri" w:cstheme="minorHAnsi"/>
                <w:lang w:eastAsia="fr-FR"/>
              </w:rPr>
              <w:t>Le candidat fournit le détail technique des moyens mis en œuvre au titre de la sécurisation de ses flux. Il précise également les moyens et modalités mis en œuvre :</w:t>
            </w:r>
          </w:p>
          <w:p>
            <w:pPr>
              <w:pStyle w:val="Standard"/>
              <w:numPr>
                <w:ilvl w:val="0"/>
                <w:numId w:val="7"/>
              </w:numPr>
              <w:spacing w:lineRule="auto" w:line="240"/>
              <w:jc w:val="both"/>
              <w:rPr>
                <w:rFonts w:ascii="Calibri" w:hAnsi="Calibri" w:cs="Calibri" w:asciiTheme="minorHAnsi" w:cstheme="minorHAnsi" w:hAnsiTheme="minorHAnsi"/>
              </w:rPr>
            </w:pPr>
            <w:r>
              <w:rPr>
                <w:rFonts w:eastAsia="Times New Roman" w:cs="Calibri" w:cstheme="minorHAnsi"/>
                <w:lang w:eastAsia="fr-FR"/>
              </w:rPr>
              <w:t>au niveau des camions pour sécuriser les transports de marchandises ;</w:t>
            </w:r>
          </w:p>
          <w:p>
            <w:pPr>
              <w:pStyle w:val="Standard"/>
              <w:numPr>
                <w:ilvl w:val="0"/>
                <w:numId w:val="7"/>
              </w:numPr>
              <w:spacing w:lineRule="auto" w:line="240"/>
              <w:jc w:val="both"/>
              <w:rPr>
                <w:rFonts w:ascii="Calibri" w:hAnsi="Calibri" w:cs="Calibri" w:asciiTheme="minorHAnsi" w:cstheme="minorHAnsi" w:hAnsiTheme="minorHAnsi"/>
              </w:rPr>
            </w:pPr>
            <w:r>
              <w:rPr>
                <w:rFonts w:eastAsia="Times New Roman" w:cs="Calibri" w:cstheme="minorHAnsi"/>
                <w:lang w:eastAsia="fr-FR"/>
              </w:rPr>
              <w:t>au niveau des entrepôts pour sécuriser les ruptures de charge ;</w:t>
            </w:r>
          </w:p>
          <w:p>
            <w:pPr>
              <w:pStyle w:val="Standard"/>
              <w:numPr>
                <w:ilvl w:val="0"/>
                <w:numId w:val="7"/>
              </w:numPr>
              <w:spacing w:lineRule="auto" w:line="240"/>
              <w:jc w:val="both"/>
              <w:rPr>
                <w:rFonts w:ascii="Calibri" w:hAnsi="Calibri" w:cs="Calibri" w:asciiTheme="minorHAnsi" w:cstheme="minorHAnsi" w:hAnsiTheme="minorHAnsi"/>
              </w:rPr>
            </w:pPr>
            <w:r>
              <w:rPr>
                <w:rFonts w:eastAsia="Times New Roman" w:cs="Calibri" w:cstheme="minorHAnsi"/>
                <w:lang w:eastAsia="fr-FR"/>
              </w:rPr>
              <w:t>la procédure mise en œuvre auprès des conducteurs et du personnel en général ;</w:t>
            </w:r>
          </w:p>
          <w:p>
            <w:pPr>
              <w:pStyle w:val="Standard"/>
              <w:numPr>
                <w:ilvl w:val="0"/>
                <w:numId w:val="7"/>
              </w:numPr>
              <w:spacing w:lineRule="auto" w:line="240"/>
              <w:jc w:val="both"/>
              <w:rPr>
                <w:rFonts w:ascii="Calibri" w:hAnsi="Calibri" w:cs="Calibri" w:asciiTheme="minorHAnsi" w:cstheme="minorHAnsi" w:hAnsiTheme="minorHAnsi"/>
              </w:rPr>
            </w:pPr>
            <w:r>
              <w:rPr>
                <w:rFonts w:eastAsia="Times New Roman" w:cs="Calibri" w:cstheme="minorHAnsi"/>
                <w:lang w:eastAsia="fr-FR"/>
              </w:rPr>
              <w:t>les modalités de suivi des flux en temps réel de la marchandise pour chaque vecteur de transport utilisé et à chaque rupture de charge.</w:t>
            </w:r>
          </w:p>
          <w:p>
            <w:pPr>
              <w:pStyle w:val="ListParagraph"/>
              <w:numPr>
                <w:ilvl w:val="0"/>
                <w:numId w:val="7"/>
              </w:numPr>
              <w:spacing w:lineRule="auto" w:line="240"/>
              <w:ind w:hanging="357" w:left="353"/>
              <w:rPr>
                <w:rFonts w:ascii="Calibri" w:hAnsi="Calibri" w:eastAsia="Times New Roman" w:cs="Calibri" w:asciiTheme="minorHAnsi" w:cstheme="minorHAnsi" w:hAnsiTheme="minorHAnsi"/>
                <w:lang w:eastAsia="fr-FR"/>
              </w:rPr>
            </w:pPr>
            <w:r>
              <w:rPr>
                <w:rFonts w:eastAsia="Times New Roman" w:cs="Calibri" w:cstheme="minorHAnsi"/>
                <w:lang w:eastAsia="fr-FR"/>
              </w:rPr>
              <w:t>Le candidat détaille son système d'alerte ainsi que le plan d’urgence pour les transports en France comme à l’international.</w:t>
            </w:r>
          </w:p>
          <w:p>
            <w:pPr>
              <w:pStyle w:val="ListParagraph"/>
              <w:numPr>
                <w:ilvl w:val="0"/>
                <w:numId w:val="7"/>
              </w:numPr>
              <w:spacing w:lineRule="auto" w:line="240"/>
              <w:ind w:hanging="357" w:left="353"/>
              <w:rPr>
                <w:rFonts w:ascii="Calibri" w:hAnsi="Calibri" w:eastAsia="Times New Roman" w:cs="Calibri" w:asciiTheme="minorHAnsi" w:cstheme="minorHAnsi" w:hAnsiTheme="minorHAnsi"/>
                <w:lang w:eastAsia="fr-FR"/>
              </w:rPr>
            </w:pPr>
            <w:r>
              <w:rPr>
                <w:rFonts w:eastAsia="Times New Roman" w:cs="Calibri" w:cstheme="minorHAnsi"/>
                <w:lang w:eastAsia="fr-FR"/>
              </w:rPr>
              <w:t>Le candidat précise les procédures de :</w:t>
            </w:r>
          </w:p>
          <w:p>
            <w:pPr>
              <w:pStyle w:val="Standard"/>
              <w:numPr>
                <w:ilvl w:val="0"/>
                <w:numId w:val="7"/>
              </w:numPr>
              <w:spacing w:lineRule="auto" w:line="240"/>
              <w:jc w:val="both"/>
              <w:rPr>
                <w:rFonts w:ascii="Calibri" w:hAnsi="Calibri" w:cs="Calibri" w:asciiTheme="minorHAnsi" w:cstheme="minorHAnsi" w:hAnsiTheme="minorHAnsi"/>
              </w:rPr>
            </w:pPr>
            <w:r>
              <w:rPr>
                <w:rFonts w:eastAsia="Times New Roman" w:cs="Calibri" w:cstheme="minorHAnsi"/>
                <w:lang w:eastAsia="fr-FR"/>
              </w:rPr>
              <w:t xml:space="preserve">traitement et moyens mis en </w:t>
            </w:r>
            <w:r>
              <w:rPr>
                <w:rFonts w:cs="Calibri" w:cstheme="minorHAnsi"/>
              </w:rPr>
              <w:t>œuvre dès lors qu'un défaut est rencontré dans l'acheminement. Il précise notamment les modalités de mise en sécurité de la marchandise pour chacun des modes d'acheminement ;</w:t>
            </w:r>
          </w:p>
          <w:p>
            <w:pPr>
              <w:pStyle w:val="Standard"/>
              <w:numPr>
                <w:ilvl w:val="0"/>
                <w:numId w:val="7"/>
              </w:numPr>
              <w:spacing w:lineRule="auto" w:line="240"/>
              <w:rPr>
                <w:rFonts w:ascii="Calibri" w:hAnsi="Calibri" w:eastAsia="Times New Roman" w:cs="Calibri" w:asciiTheme="minorHAnsi" w:cstheme="minorHAnsi" w:hAnsiTheme="minorHAnsi"/>
                <w:b/>
                <w:lang w:eastAsia="fr-FR"/>
              </w:rPr>
            </w:pPr>
            <w:r>
              <w:rPr>
                <w:rFonts w:eastAsia="Times New Roman" w:cs="Calibri" w:cstheme="minorHAnsi"/>
                <w:lang w:eastAsia="fr-FR"/>
              </w:rPr>
              <w:t>traitement et moyens mis en œuvre lors d'une avarie ou perte de palettes. Joindre le détail de cette procédure, notamment la procédure d'indemnisation.</w:t>
            </w:r>
          </w:p>
        </w:tc>
      </w:tr>
      <w:tr>
        <w:trPr>
          <w:trHeight w:val="567" w:hRule="atLeast"/>
          <w:cantSplit w:val="true"/>
        </w:trPr>
        <w:tc>
          <w:tcPr>
            <w:tcW w:w="1587" w:type="dxa"/>
            <w:tcBorders>
              <w:top w:val="single" w:sz="4" w:space="0" w:color="000000"/>
              <w:left w:val="single" w:sz="12" w:space="0" w:color="000000"/>
              <w:bottom w:val="single" w:sz="12" w:space="0" w:color="000000"/>
              <w:right w:val="single" w:sz="4" w:space="0" w:color="000000"/>
            </w:tcBorders>
            <w:shd w:color="auto" w:fill="FFE599" w:val="clear"/>
            <w:vAlign w:val="center"/>
          </w:tcPr>
          <w:p>
            <w:pPr>
              <w:pStyle w:val="Standard"/>
              <w:spacing w:lineRule="auto" w:line="240"/>
              <w:rPr>
                <w:rFonts w:ascii="Calibri" w:hAnsi="Calibri" w:eastAsia="Times New Roman" w:cs="Calibri" w:asciiTheme="minorHAnsi" w:cstheme="minorHAnsi" w:hAnsiTheme="minorHAnsi"/>
                <w:b/>
                <w:lang w:eastAsia="fr-FR"/>
              </w:rPr>
            </w:pPr>
            <w:r>
              <w:rPr>
                <w:rFonts w:eastAsia="Times New Roman" w:cs="Calibri" w:cstheme="minorHAnsi"/>
                <w:b/>
                <w:lang w:eastAsia="fr-FR"/>
              </w:rPr>
              <w:t>Engagements du candidat</w:t>
            </w:r>
          </w:p>
        </w:tc>
        <w:tc>
          <w:tcPr>
            <w:tcW w:w="14367" w:type="dxa"/>
            <w:tcBorders>
              <w:top w:val="single" w:sz="4" w:space="0" w:color="000000"/>
              <w:left w:val="single" w:sz="4" w:space="0" w:color="000000"/>
              <w:bottom w:val="single" w:sz="12" w:space="0" w:color="000000"/>
              <w:right w:val="single" w:sz="4" w:space="0" w:color="000000"/>
            </w:tcBorders>
            <w:vAlign w:val="center"/>
          </w:tcPr>
          <w:p>
            <w:pPr>
              <w:pStyle w:val="Standard"/>
              <w:spacing w:lineRule="auto" w:line="240"/>
              <w:rPr>
                <w:rFonts w:ascii="Calibri" w:hAnsi="Calibri" w:eastAsia="Times New Roman" w:cs="Calibri" w:asciiTheme="minorHAnsi" w:cstheme="minorHAnsi" w:hAnsiTheme="minorHAnsi"/>
                <w:b/>
                <w:lang w:eastAsia="fr-FR"/>
              </w:rPr>
            </w:pPr>
            <w:r>
              <w:rPr>
                <w:rFonts w:eastAsia="Times New Roman" w:cs="Calibri" w:cstheme="minorHAnsi"/>
                <w:b/>
                <w:lang w:eastAsia="fr-FR"/>
              </w:rPr>
            </w:r>
          </w:p>
          <w:p>
            <w:pPr>
              <w:pStyle w:val="Standard"/>
              <w:spacing w:lineRule="auto" w:line="240"/>
              <w:rPr>
                <w:rFonts w:ascii="Calibri" w:hAnsi="Calibri" w:eastAsia="Times New Roman" w:cs="Calibri" w:asciiTheme="minorHAnsi" w:cstheme="minorHAnsi" w:hAnsiTheme="minorHAnsi"/>
                <w:b/>
                <w:lang w:eastAsia="fr-FR"/>
              </w:rPr>
            </w:pPr>
            <w:r>
              <w:rPr>
                <w:rFonts w:eastAsia="Times New Roman" w:cs="Calibri" w:cstheme="minorHAnsi"/>
                <w:b/>
                <w:lang w:eastAsia="fr-FR"/>
              </w:rPr>
            </w:r>
          </w:p>
        </w:tc>
      </w:tr>
      <w:tr>
        <w:trPr>
          <w:trHeight w:val="567" w:hRule="atLeast"/>
          <w:cantSplit w:val="true"/>
        </w:trPr>
        <w:tc>
          <w:tcPr>
            <w:tcW w:w="15954" w:type="dxa"/>
            <w:gridSpan w:val="2"/>
            <w:tcBorders>
              <w:top w:val="single" w:sz="4" w:space="0" w:color="000000"/>
              <w:left w:val="single" w:sz="4" w:space="0" w:color="000000"/>
              <w:bottom w:val="single" w:sz="4" w:space="0" w:color="000000"/>
              <w:right w:val="single" w:sz="4" w:space="0" w:color="000000"/>
            </w:tcBorders>
            <w:shd w:color="auto" w:fill="A8D08D" w:val="clear"/>
            <w:vAlign w:val="center"/>
          </w:tcPr>
          <w:p>
            <w:pPr>
              <w:pStyle w:val="Standard"/>
              <w:spacing w:lineRule="auto" w:line="240"/>
              <w:jc w:val="center"/>
              <w:rPr>
                <w:rFonts w:ascii="Calibri" w:hAnsi="Calibri" w:cs="Calibri" w:asciiTheme="minorHAnsi" w:cstheme="minorHAnsi" w:hAnsiTheme="minorHAnsi"/>
              </w:rPr>
            </w:pPr>
            <w:r>
              <w:rPr>
                <w:rFonts w:eastAsia="Times New Roman" w:cs="Calibri" w:cstheme="minorHAnsi"/>
                <w:b/>
                <w:lang w:eastAsia="fr-FR"/>
              </w:rPr>
              <w:t xml:space="preserve">Sous-critère n° 4 : </w:t>
            </w:r>
            <w:r>
              <w:rPr>
                <w:rFonts w:cs="Calibri" w:cstheme="minorHAnsi"/>
                <w:b/>
              </w:rPr>
              <w:t xml:space="preserve"> </w:t>
            </w:r>
            <w:r>
              <w:rPr>
                <w:rFonts w:cs="Calibri" w:cstheme="minorHAnsi"/>
                <w:b/>
              </w:rPr>
              <w:t>Délais – 6 points</w:t>
            </w:r>
          </w:p>
        </w:tc>
      </w:tr>
      <w:tr>
        <w:trPr>
          <w:trHeight w:val="567" w:hRule="atLeast"/>
          <w:cantSplit w:val="true"/>
        </w:trPr>
        <w:tc>
          <w:tcPr>
            <w:tcW w:w="1587" w:type="dxa"/>
            <w:vMerge w:val="restart"/>
            <w:tcBorders>
              <w:top w:val="single" w:sz="4" w:space="0" w:color="000000"/>
              <w:left w:val="single" w:sz="12" w:space="0" w:color="000000"/>
              <w:bottom w:val="single" w:sz="4" w:space="0" w:color="000000"/>
              <w:right w:val="single" w:sz="4" w:space="0" w:color="000000"/>
            </w:tcBorders>
            <w:shd w:color="auto" w:fill="C5E0B3" w:val="clear"/>
            <w:vAlign w:val="center"/>
          </w:tcPr>
          <w:p>
            <w:pPr>
              <w:pStyle w:val="Standard"/>
              <w:spacing w:lineRule="auto" w:line="240"/>
              <w:rPr>
                <w:rFonts w:ascii="Calibri" w:hAnsi="Calibri" w:eastAsia="Times New Roman" w:cs="Calibri" w:asciiTheme="minorHAnsi" w:cstheme="minorHAnsi" w:hAnsiTheme="minorHAnsi"/>
                <w:b/>
                <w:bCs/>
                <w:lang w:eastAsia="fr-FR"/>
              </w:rPr>
            </w:pPr>
            <w:r>
              <w:rPr>
                <w:rFonts w:eastAsia="Times New Roman" w:cs="Calibri" w:cstheme="minorHAnsi"/>
                <w:b/>
                <w:lang w:eastAsia="fr-FR"/>
              </w:rPr>
              <w:t>Demandes de l’acheteur</w:t>
            </w:r>
          </w:p>
        </w:tc>
        <w:tc>
          <w:tcPr>
            <w:tcW w:w="14367" w:type="dxa"/>
            <w:tcBorders>
              <w:top w:val="single" w:sz="4" w:space="0" w:color="000000"/>
              <w:left w:val="single" w:sz="4" w:space="0" w:color="000000"/>
              <w:bottom w:val="single" w:sz="4" w:space="0" w:color="000000"/>
              <w:right w:val="single" w:sz="4" w:space="0" w:color="000000"/>
            </w:tcBorders>
            <w:shd w:color="auto" w:fill="E2EFD9" w:val="clear"/>
            <w:vAlign w:val="center"/>
          </w:tcPr>
          <w:p>
            <w:pPr>
              <w:pStyle w:val="Standard"/>
              <w:spacing w:lineRule="auto" w:line="240"/>
              <w:jc w:val="both"/>
              <w:rPr>
                <w:rFonts w:ascii="Calibri" w:hAnsi="Calibri" w:eastAsia="Times New Roman" w:cs="Calibri" w:asciiTheme="minorHAnsi" w:cstheme="minorHAnsi" w:hAnsiTheme="minorHAnsi"/>
              </w:rPr>
            </w:pPr>
            <w:r>
              <w:rPr>
                <w:rFonts w:eastAsia="Times New Roman" w:cs="Calibri" w:cstheme="minorHAnsi"/>
                <w:lang w:eastAsia="fr-FR"/>
              </w:rPr>
              <w:t>Le candidat indique les délais suivants :</w:t>
            </w:r>
          </w:p>
          <w:p>
            <w:pPr>
              <w:pStyle w:val="Standard"/>
              <w:numPr>
                <w:ilvl w:val="0"/>
                <w:numId w:val="7"/>
              </w:numPr>
              <w:spacing w:lineRule="auto" w:line="240"/>
              <w:rPr>
                <w:rFonts w:ascii="Calibri" w:hAnsi="Calibri" w:eastAsia="Times New Roman" w:cs="Calibri" w:asciiTheme="minorHAnsi" w:cstheme="minorHAnsi" w:hAnsiTheme="minorHAnsi"/>
                <w:lang w:eastAsia="fr-FR"/>
              </w:rPr>
            </w:pPr>
            <w:r>
              <w:rPr>
                <w:rFonts w:eastAsia="Times New Roman" w:cs="Calibri" w:cstheme="minorHAnsi"/>
                <w:lang w:eastAsia="fr-FR"/>
              </w:rPr>
              <w:t>Délai et horaire maximal pour chaque typologie de prestation, pour la France métropolitaine et hors la France métropolitaine, entre la réception d’une demande d’enlèvement et l’enlèvement à jour J ;</w:t>
            </w:r>
          </w:p>
          <w:p>
            <w:pPr>
              <w:pStyle w:val="Standard"/>
              <w:numPr>
                <w:ilvl w:val="0"/>
                <w:numId w:val="7"/>
              </w:numPr>
              <w:spacing w:lineRule="auto" w:line="240"/>
              <w:rPr>
                <w:rFonts w:ascii="Calibri" w:hAnsi="Calibri" w:eastAsia="Times New Roman" w:cs="Calibri" w:asciiTheme="minorHAnsi" w:cstheme="minorHAnsi" w:hAnsiTheme="minorHAnsi"/>
                <w:lang w:eastAsia="fr-FR"/>
              </w:rPr>
            </w:pPr>
            <w:r>
              <w:rPr>
                <w:rFonts w:eastAsia="Times New Roman" w:cs="Calibri" w:cstheme="minorHAnsi"/>
                <w:lang w:eastAsia="fr-FR"/>
              </w:rPr>
              <w:t>Délai de modification et d'annulation du bon de transport (sans frais) ;</w:t>
            </w:r>
          </w:p>
          <w:p>
            <w:pPr>
              <w:pStyle w:val="Standard"/>
              <w:numPr>
                <w:ilvl w:val="0"/>
                <w:numId w:val="7"/>
              </w:numPr>
              <w:spacing w:lineRule="auto" w:line="240"/>
              <w:rPr>
                <w:rFonts w:ascii="Calibri" w:hAnsi="Calibri" w:eastAsia="Times New Roman" w:cs="Calibri" w:asciiTheme="minorHAnsi" w:cstheme="minorHAnsi" w:hAnsiTheme="minorHAnsi"/>
                <w:b/>
                <w:lang w:eastAsia="fr-FR"/>
              </w:rPr>
            </w:pPr>
            <w:r>
              <w:rPr>
                <w:rFonts w:eastAsia="Times New Roman" w:cs="Calibri" w:cstheme="minorHAnsi"/>
                <w:lang w:eastAsia="fr-FR"/>
              </w:rPr>
              <w:t>Délais d'activation d'un compte au fil de l'eau, à la réception complète des données client.</w:t>
            </w:r>
          </w:p>
          <w:p>
            <w:pPr>
              <w:pStyle w:val="Standard"/>
              <w:spacing w:lineRule="auto" w:line="240"/>
              <w:jc w:val="both"/>
              <w:rPr>
                <w:rFonts w:ascii="Calibri" w:hAnsi="Calibri" w:eastAsia="Times New Roman" w:cs="Calibri" w:asciiTheme="minorHAnsi" w:cstheme="minorHAnsi" w:hAnsiTheme="minorHAnsi"/>
                <w:lang w:eastAsia="fr-FR"/>
              </w:rPr>
            </w:pPr>
            <w:r>
              <w:rPr/>
            </w:r>
          </w:p>
          <w:p>
            <w:pPr>
              <w:pStyle w:val="Standard"/>
              <w:spacing w:lineRule="auto" w:line="240"/>
              <w:jc w:val="both"/>
              <w:rPr>
                <w:rFonts w:ascii="Calibri" w:hAnsi="Calibri" w:eastAsia="Times New Roman" w:cs="Calibri" w:asciiTheme="minorHAnsi" w:cstheme="minorHAnsi" w:hAnsiTheme="minorHAnsi"/>
                <w:lang w:eastAsia="fr-FR"/>
              </w:rPr>
            </w:pPr>
            <w:r>
              <w:rPr/>
            </w:r>
          </w:p>
          <w:p>
            <w:pPr>
              <w:pStyle w:val="Standard"/>
              <w:widowControl/>
              <w:numPr>
                <w:ilvl w:val="0"/>
                <w:numId w:val="24"/>
              </w:numPr>
              <w:suppressAutoHyphens w:val="true"/>
              <w:bidi w:val="0"/>
              <w:spacing w:lineRule="auto" w:line="240" w:before="0" w:after="0"/>
              <w:jc w:val="both"/>
              <w:rPr>
                <w:rFonts w:ascii="Calibri" w:hAnsi="Calibri" w:eastAsia="Times New Roman" w:cs="Calibri" w:asciiTheme="minorHAnsi" w:cstheme="minorHAnsi" w:hAnsiTheme="minorHAnsi"/>
                <w:b/>
                <w:bCs/>
                <w:lang w:eastAsia="fr-FR"/>
              </w:rPr>
            </w:pPr>
            <w:r>
              <w:rPr/>
            </w:r>
          </w:p>
        </w:tc>
      </w:tr>
      <w:tr>
        <w:trPr>
          <w:trHeight w:val="567" w:hRule="atLeast"/>
          <w:cantSplit w:val="true"/>
        </w:trPr>
        <w:tc>
          <w:tcPr>
            <w:tcW w:w="1587" w:type="dxa"/>
            <w:vMerge w:val="continue"/>
            <w:tcBorders>
              <w:top w:val="single" w:sz="4" w:space="0" w:color="000000"/>
              <w:left w:val="single" w:sz="12" w:space="0" w:color="000000"/>
              <w:bottom w:val="single" w:sz="4" w:space="0" w:color="000000"/>
              <w:right w:val="single" w:sz="4" w:space="0" w:color="000000"/>
            </w:tcBorders>
            <w:shd w:color="FFFFFF" w:fill="C5E0B3" w:val="clear"/>
            <w:vAlign w:val="center"/>
          </w:tcPr>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tc>
        <w:tc>
          <w:tcPr>
            <w:tcW w:w="14367" w:type="dxa"/>
            <w:tcBorders>
              <w:top w:val="single" w:sz="4" w:space="0" w:color="000000"/>
              <w:left w:val="single" w:sz="4" w:space="0" w:color="000000"/>
              <w:bottom w:val="single" w:sz="4" w:space="0" w:color="000000"/>
              <w:right w:val="single" w:sz="4" w:space="0" w:color="000000"/>
            </w:tcBorders>
            <w:shd w:color="FFFFFF" w:fill="E2EFD9" w:val="clear"/>
            <w:vAlign w:val="center"/>
          </w:tcPr>
          <w:p>
            <w:pPr>
              <w:pStyle w:val="Standard"/>
              <w:spacing w:lineRule="auto" w:line="240"/>
              <w:rPr>
                <w:rFonts w:ascii="Calibri" w:hAnsi="Calibri" w:cs="Calibri" w:asciiTheme="minorHAnsi" w:cstheme="minorHAnsi" w:hAnsiTheme="minorHAnsi"/>
                <w:b/>
                <w:bCs/>
              </w:rPr>
            </w:pPr>
            <w:r>
              <w:rPr>
                <w:rFonts w:cs="Calibri" w:cstheme="minorHAnsi"/>
                <w:b/>
                <w:bCs/>
              </w:rPr>
              <w:t>Éléments non pris en compte dans la notation mais nécessaires à la complétude de l’offre :</w:t>
            </w:r>
          </w:p>
          <w:p>
            <w:pPr>
              <w:pStyle w:val="Standard"/>
              <w:widowControl/>
              <w:numPr>
                <w:ilvl w:val="0"/>
                <w:numId w:val="2"/>
              </w:numPr>
              <w:suppressAutoHyphens w:val="true"/>
              <w:bidi w:val="0"/>
              <w:spacing w:lineRule="auto" w:line="240" w:before="0" w:after="0"/>
              <w:jc w:val="both"/>
              <w:rPr>
                <w:rFonts w:ascii="Calibri" w:hAnsi="Calibri" w:eastAsia="Times New Roman" w:cs="Calibri" w:asciiTheme="minorHAnsi" w:cstheme="minorHAnsi" w:hAnsiTheme="minorHAnsi"/>
                <w:b/>
                <w:lang w:eastAsia="fr-FR"/>
              </w:rPr>
            </w:pPr>
            <w:r>
              <w:rPr/>
            </w:r>
          </w:p>
          <w:p>
            <w:pPr>
              <w:pStyle w:val="Standard"/>
              <w:spacing w:lineRule="auto" w:line="240"/>
              <w:jc w:val="both"/>
              <w:rPr>
                <w:rFonts w:ascii="Calibri" w:hAnsi="Calibri" w:eastAsia="Times New Roman" w:cs="Calibri" w:asciiTheme="minorHAnsi" w:cstheme="minorHAnsi" w:hAnsiTheme="minorHAnsi"/>
                <w:b/>
                <w:lang w:eastAsia="fr-FR"/>
              </w:rPr>
            </w:pPr>
            <w:r>
              <w:rPr/>
            </w:r>
          </w:p>
          <w:p>
            <w:pPr>
              <w:pStyle w:val="Standard"/>
              <w:numPr>
                <w:ilvl w:val="0"/>
                <w:numId w:val="3"/>
              </w:numPr>
              <w:spacing w:lineRule="auto" w:line="240"/>
              <w:rPr>
                <w:rFonts w:ascii="Calibri" w:hAnsi="Calibri" w:eastAsia="Times New Roman" w:cs="Calibri" w:asciiTheme="minorHAnsi" w:cstheme="minorHAnsi" w:hAnsiTheme="minorHAnsi"/>
                <w:lang w:eastAsia="fr-FR"/>
              </w:rPr>
            </w:pPr>
            <w:r>
              <w:rPr>
                <w:rFonts w:eastAsia="Times New Roman" w:cs="Calibri" w:cstheme="minorHAnsi"/>
                <w:lang w:eastAsia="fr-FR"/>
              </w:rPr>
              <w:t>Délai d’actualisation des informations relatives à la traçabilité ;</w:t>
            </w:r>
          </w:p>
          <w:p>
            <w:pPr>
              <w:pStyle w:val="Standard"/>
              <w:numPr>
                <w:ilvl w:val="0"/>
                <w:numId w:val="3"/>
              </w:numPr>
              <w:spacing w:lineRule="auto" w:line="240"/>
              <w:rPr>
                <w:rFonts w:ascii="Calibri" w:hAnsi="Calibri" w:eastAsia="Times New Roman" w:cs="Calibri" w:asciiTheme="minorHAnsi" w:cstheme="minorHAnsi" w:hAnsiTheme="minorHAnsi"/>
                <w:lang w:eastAsia="fr-FR"/>
              </w:rPr>
            </w:pPr>
            <w:r>
              <w:rPr>
                <w:rFonts w:eastAsia="Times New Roman" w:cs="Calibri" w:cstheme="minorHAnsi"/>
                <w:lang w:eastAsia="fr-FR"/>
              </w:rPr>
              <w:t>Délai de mise à disposition de la preuve de livraison dans l’outil en ligne et en cas d’indisponibilité et délai en cas d’absence d’outil</w:t>
            </w:r>
          </w:p>
          <w:p>
            <w:pPr>
              <w:pStyle w:val="Standard"/>
              <w:numPr>
                <w:ilvl w:val="0"/>
                <w:numId w:val="7"/>
              </w:numPr>
              <w:spacing w:lineRule="auto" w:line="240"/>
              <w:rPr>
                <w:rFonts w:ascii="Calibri" w:hAnsi="Calibri" w:eastAsia="Times New Roman" w:cs="Calibri" w:asciiTheme="minorHAnsi" w:cstheme="minorHAnsi" w:hAnsiTheme="minorHAnsi"/>
                <w:lang w:eastAsia="fr-FR"/>
              </w:rPr>
            </w:pPr>
            <w:r>
              <w:rPr>
                <w:rFonts w:eastAsia="Times New Roman" w:cs="Calibri" w:cstheme="minorHAnsi"/>
                <w:lang w:eastAsia="fr-FR"/>
              </w:rPr>
              <w:t>Durée du stockage temporaire avant retour au site expéditeur ;</w:t>
            </w:r>
          </w:p>
          <w:p>
            <w:pPr>
              <w:pStyle w:val="Standard"/>
              <w:numPr>
                <w:ilvl w:val="0"/>
                <w:numId w:val="3"/>
              </w:numPr>
              <w:spacing w:lineRule="auto" w:line="240"/>
              <w:rPr>
                <w:rFonts w:ascii="Calibri" w:hAnsi="Calibri" w:eastAsia="Times New Roman" w:cs="Calibri" w:asciiTheme="minorHAnsi" w:cstheme="minorHAnsi" w:hAnsiTheme="minorHAnsi"/>
                <w:lang w:eastAsia="fr-FR"/>
              </w:rPr>
            </w:pPr>
            <w:r>
              <w:rPr>
                <w:rFonts w:eastAsia="Times New Roman" w:cs="Calibri" w:cstheme="minorHAnsi"/>
                <w:lang w:eastAsia="fr-FR"/>
              </w:rPr>
              <w:t>Délai relatif aux réclamations ;</w:t>
            </w:r>
          </w:p>
          <w:p>
            <w:pPr>
              <w:pStyle w:val="Standard"/>
              <w:numPr>
                <w:ilvl w:val="0"/>
                <w:numId w:val="4"/>
              </w:numPr>
              <w:spacing w:lineRule="auto" w:line="240"/>
              <w:rPr>
                <w:rFonts w:ascii="Calibri" w:hAnsi="Calibri" w:eastAsia="Times New Roman" w:cs="Calibri" w:asciiTheme="minorHAnsi" w:cstheme="minorHAnsi" w:hAnsiTheme="minorHAnsi"/>
                <w:lang w:eastAsia="fr-FR"/>
              </w:rPr>
            </w:pPr>
            <w:r>
              <w:rPr>
                <w:rFonts w:eastAsia="Times New Roman" w:cs="Calibri" w:cstheme="minorHAnsi"/>
                <w:lang w:eastAsia="fr-FR"/>
              </w:rPr>
              <w:t>Délai d’intervention sur site du bénéficiaire en cas de panne (logiciel et/ou matériel d’impression) si proposé par le candidat.</w:t>
            </w:r>
          </w:p>
          <w:p>
            <w:pPr>
              <w:pStyle w:val="Standard"/>
              <w:numPr>
                <w:ilvl w:val="0"/>
                <w:numId w:val="4"/>
              </w:numPr>
              <w:spacing w:lineRule="auto" w:line="240"/>
              <w:rPr>
                <w:rFonts w:ascii="Calibri" w:hAnsi="Calibri" w:eastAsia="Times New Roman" w:cs="Calibri" w:asciiTheme="minorHAnsi" w:cstheme="minorHAnsi" w:hAnsiTheme="minorHAnsi"/>
                <w:lang w:eastAsia="fr-FR"/>
              </w:rPr>
            </w:pPr>
            <w:r>
              <w:rPr>
                <w:rFonts w:eastAsia="Times New Roman" w:cs="Calibri" w:cstheme="minorHAnsi"/>
                <w:lang w:eastAsia="fr-FR"/>
              </w:rPr>
              <w:t>Les délais de livraison à partir de l’enlèvement à J, en France métropolitaine, îles du littoral, les DROM-COM, l’Europe et le reste du monde (par zone) selon les destinations ou la distance, figurent à l’annexe financière via les codes couleur.</w:t>
            </w:r>
          </w:p>
          <w:p>
            <w:pPr>
              <w:pStyle w:val="Standard"/>
              <w:numPr>
                <w:ilvl w:val="0"/>
                <w:numId w:val="4"/>
              </w:numPr>
              <w:spacing w:lineRule="auto" w:line="240"/>
              <w:rPr>
                <w:rFonts w:ascii="Calibri" w:hAnsi="Calibri" w:eastAsia="Times New Roman" w:cs="Calibri" w:asciiTheme="minorHAnsi" w:cstheme="minorHAnsi" w:hAnsiTheme="minorHAnsi"/>
                <w:lang w:eastAsia="fr-FR"/>
              </w:rPr>
            </w:pPr>
            <w:r>
              <w:rPr>
                <w:rFonts w:eastAsia="Times New Roman" w:cs="Calibri" w:cstheme="minorHAnsi"/>
                <w:b/>
                <w:sz w:val="22"/>
                <w:szCs w:val="22"/>
                <w:lang w:eastAsia="fr-FR"/>
              </w:rPr>
              <w:t>Les autres délais relatifs aux prestations annexes figurent à l’annexe financière.</w:t>
            </w:r>
          </w:p>
        </w:tc>
      </w:tr>
      <w:tr>
        <w:trPr>
          <w:trHeight w:val="567" w:hRule="atLeast"/>
          <w:cantSplit w:val="true"/>
        </w:trPr>
        <w:tc>
          <w:tcPr>
            <w:tcW w:w="1587" w:type="dxa"/>
            <w:tcBorders>
              <w:top w:val="single" w:sz="4" w:space="0" w:color="000000"/>
              <w:left w:val="single" w:sz="12" w:space="0" w:color="000000"/>
              <w:bottom w:val="single" w:sz="12" w:space="0" w:color="000000"/>
              <w:right w:val="single" w:sz="4" w:space="0" w:color="000000"/>
            </w:tcBorders>
            <w:shd w:color="auto" w:fill="C5E0B3" w:val="clear"/>
            <w:vAlign w:val="center"/>
          </w:tcPr>
          <w:p>
            <w:pPr>
              <w:pStyle w:val="Standard"/>
              <w:spacing w:lineRule="auto" w:line="240"/>
              <w:rPr>
                <w:rFonts w:ascii="Calibri" w:hAnsi="Calibri" w:eastAsia="Times New Roman" w:cs="Calibri" w:asciiTheme="minorHAnsi" w:cstheme="minorHAnsi" w:hAnsiTheme="minorHAnsi"/>
                <w:b/>
                <w:lang w:eastAsia="fr-FR"/>
              </w:rPr>
            </w:pPr>
            <w:r>
              <w:rPr>
                <w:rFonts w:eastAsia="Times New Roman" w:cs="Calibri" w:cstheme="minorHAnsi"/>
                <w:b/>
                <w:lang w:eastAsia="fr-FR"/>
              </w:rPr>
              <w:t>Engagements du candidat</w:t>
            </w:r>
          </w:p>
        </w:tc>
        <w:tc>
          <w:tcPr>
            <w:tcW w:w="14367" w:type="dxa"/>
            <w:tcBorders>
              <w:top w:val="single" w:sz="4" w:space="0" w:color="000000"/>
              <w:left w:val="single" w:sz="4" w:space="0" w:color="000000"/>
              <w:bottom w:val="single" w:sz="12" w:space="0" w:color="000000"/>
              <w:right w:val="single" w:sz="4" w:space="0" w:color="000000"/>
            </w:tcBorders>
            <w:vAlign w:val="center"/>
          </w:tcPr>
          <w:p>
            <w:pPr>
              <w:pStyle w:val="Standard"/>
              <w:spacing w:lineRule="auto" w:line="240"/>
              <w:rPr>
                <w:rFonts w:ascii="Calibri" w:hAnsi="Calibri" w:eastAsia="Times New Roman" w:cs="Calibri" w:asciiTheme="minorHAnsi" w:cstheme="minorHAnsi" w:hAnsiTheme="minorHAnsi"/>
                <w:b/>
                <w:lang w:eastAsia="fr-FR"/>
              </w:rPr>
            </w:pPr>
            <w:r>
              <w:rPr>
                <w:rFonts w:eastAsia="Times New Roman" w:cs="Calibri" w:cstheme="minorHAnsi"/>
                <w:b/>
                <w:lang w:eastAsia="fr-FR"/>
              </w:rPr>
            </w:r>
          </w:p>
          <w:p>
            <w:pPr>
              <w:pStyle w:val="Standard"/>
              <w:spacing w:lineRule="auto" w:line="240"/>
              <w:rPr>
                <w:rFonts w:ascii="Calibri" w:hAnsi="Calibri" w:eastAsia="Times New Roman" w:cs="Calibri" w:asciiTheme="minorHAnsi" w:cstheme="minorHAnsi" w:hAnsiTheme="minorHAnsi"/>
                <w:b/>
                <w:lang w:eastAsia="fr-FR"/>
              </w:rPr>
            </w:pPr>
            <w:r>
              <w:rPr>
                <w:rFonts w:eastAsia="Times New Roman" w:cs="Calibri" w:cstheme="minorHAnsi"/>
                <w:b/>
                <w:lang w:eastAsia="fr-FR"/>
              </w:rPr>
            </w:r>
          </w:p>
        </w:tc>
      </w:tr>
      <w:tr>
        <w:trPr>
          <w:trHeight w:val="567" w:hRule="atLeast"/>
          <w:cantSplit w:val="true"/>
        </w:trPr>
        <w:tc>
          <w:tcPr>
            <w:tcW w:w="15954" w:type="dxa"/>
            <w:gridSpan w:val="2"/>
            <w:tcBorders>
              <w:top w:val="single" w:sz="12" w:space="0" w:color="000000"/>
              <w:left w:val="single" w:sz="12" w:space="0" w:color="000000"/>
              <w:bottom w:val="single" w:sz="4" w:space="0" w:color="000000"/>
              <w:right w:val="single" w:sz="4" w:space="0" w:color="000000"/>
            </w:tcBorders>
            <w:shd w:color="auto" w:fill="F4B083" w:val="clear"/>
            <w:vAlign w:val="center"/>
          </w:tcPr>
          <w:p>
            <w:pPr>
              <w:pStyle w:val="Standard"/>
              <w:spacing w:lineRule="auto" w:line="240"/>
              <w:jc w:val="center"/>
              <w:rPr>
                <w:rFonts w:ascii="Calibri" w:hAnsi="Calibri" w:cs="Calibri" w:asciiTheme="minorHAnsi" w:cstheme="minorHAnsi" w:hAnsiTheme="minorHAnsi"/>
              </w:rPr>
            </w:pPr>
            <w:r>
              <w:rPr>
                <w:rFonts w:eastAsia="Times New Roman" w:cs="Calibri" w:cstheme="minorHAnsi"/>
                <w:b/>
                <w:lang w:eastAsia="fr-FR"/>
              </w:rPr>
              <w:t>Sous-critère n° 5 : Demande de prestation – 5 points</w:t>
            </w:r>
          </w:p>
        </w:tc>
      </w:tr>
      <w:tr>
        <w:trPr>
          <w:trHeight w:val="567" w:hRule="atLeast"/>
          <w:cantSplit w:val="true"/>
        </w:trPr>
        <w:tc>
          <w:tcPr>
            <w:tcW w:w="1587" w:type="dxa"/>
            <w:vMerge w:val="restart"/>
            <w:tcBorders>
              <w:top w:val="single" w:sz="4" w:space="0" w:color="000000"/>
              <w:left w:val="single" w:sz="12" w:space="0" w:color="000000"/>
              <w:bottom w:val="single" w:sz="4" w:space="0" w:color="000000"/>
              <w:right w:val="single" w:sz="4" w:space="0" w:color="000000"/>
            </w:tcBorders>
            <w:shd w:color="auto" w:fill="F7CAAC" w:val="clear"/>
            <w:vAlign w:val="center"/>
          </w:tcPr>
          <w:p>
            <w:pPr>
              <w:pStyle w:val="Standard"/>
              <w:spacing w:lineRule="auto" w:line="240"/>
              <w:rPr>
                <w:rFonts w:ascii="Calibri" w:hAnsi="Calibri" w:eastAsia="Times New Roman" w:cs="Calibri" w:asciiTheme="minorHAnsi" w:cstheme="minorHAnsi" w:hAnsiTheme="minorHAnsi"/>
                <w:b/>
                <w:lang w:eastAsia="fr-FR"/>
              </w:rPr>
            </w:pPr>
            <w:r>
              <w:rPr>
                <w:rFonts w:eastAsia="Times New Roman" w:cs="Calibri" w:cstheme="minorHAnsi"/>
                <w:b/>
                <w:lang w:eastAsia="fr-FR"/>
              </w:rPr>
              <w:t>Demandes de l’acheteur</w:t>
            </w:r>
          </w:p>
        </w:tc>
        <w:tc>
          <w:tcPr>
            <w:tcW w:w="14367" w:type="dxa"/>
            <w:tcBorders>
              <w:top w:val="single" w:sz="4" w:space="0" w:color="000000"/>
              <w:left w:val="single" w:sz="4" w:space="0" w:color="000000"/>
              <w:bottom w:val="single" w:sz="4" w:space="0" w:color="000000"/>
              <w:right w:val="single" w:sz="4" w:space="0" w:color="000000"/>
            </w:tcBorders>
            <w:shd w:color="auto" w:fill="FBE4D5" w:val="clear"/>
            <w:vAlign w:val="center"/>
          </w:tcPr>
          <w:p>
            <w:pPr>
              <w:pStyle w:val="ListParagraph"/>
              <w:numPr>
                <w:ilvl w:val="0"/>
                <w:numId w:val="6"/>
              </w:numPr>
              <w:spacing w:lineRule="auto" w:line="240"/>
              <w:ind w:hanging="357" w:left="353"/>
              <w:rPr>
                <w:rFonts w:ascii="Calibri" w:hAnsi="Calibri" w:eastAsia="Marianne" w:cs="Calibri" w:asciiTheme="minorHAnsi" w:cstheme="minorHAnsi" w:hAnsiTheme="minorHAnsi"/>
                <w:color w:val="000000"/>
                <w:lang w:eastAsia="fr-FR"/>
              </w:rPr>
            </w:pPr>
            <w:r>
              <w:rPr>
                <w:rFonts w:eastAsia="Marianne" w:cs="Calibri" w:cstheme="minorHAnsi"/>
                <w:color w:val="000000"/>
                <w:lang w:eastAsia="fr-FR"/>
              </w:rPr>
              <w:t>Le candidat indique la procédure d’ouverture d’un compte ;</w:t>
            </w:r>
          </w:p>
          <w:p>
            <w:pPr>
              <w:pStyle w:val="ListParagraph"/>
              <w:numPr>
                <w:ilvl w:val="0"/>
                <w:numId w:val="6"/>
              </w:numPr>
              <w:spacing w:lineRule="auto" w:line="240"/>
              <w:ind w:hanging="357" w:left="353"/>
              <w:rPr>
                <w:rFonts w:ascii="Calibri" w:hAnsi="Calibri" w:eastAsia="Times New Roman" w:cs="Calibri" w:asciiTheme="minorHAnsi" w:cstheme="minorHAnsi" w:hAnsiTheme="minorHAnsi"/>
                <w:lang w:eastAsia="fr-FR"/>
              </w:rPr>
            </w:pPr>
            <w:r>
              <w:rPr>
                <w:rFonts w:cs="Calibri" w:cstheme="minorHAnsi"/>
              </w:rPr>
              <w:t>Le candidat décrit le processus de demande de prestation par typologie et modalité de transport ;</w:t>
            </w:r>
          </w:p>
          <w:p>
            <w:pPr>
              <w:pStyle w:val="ListParagraph"/>
              <w:numPr>
                <w:ilvl w:val="0"/>
                <w:numId w:val="6"/>
              </w:numPr>
              <w:spacing w:lineRule="auto" w:line="240"/>
              <w:ind w:hanging="357" w:left="353"/>
              <w:rPr>
                <w:rFonts w:ascii="Calibri" w:hAnsi="Calibri" w:eastAsia="Times New Roman" w:cs="Calibri" w:asciiTheme="minorHAnsi" w:cstheme="minorHAnsi" w:hAnsiTheme="minorHAnsi"/>
                <w:lang w:eastAsia="fr-FR"/>
              </w:rPr>
            </w:pPr>
            <w:r>
              <w:rPr>
                <w:rFonts w:eastAsia="Times New Roman" w:cs="Calibri" w:cstheme="minorHAnsi"/>
                <w:lang w:eastAsia="fr-FR"/>
              </w:rPr>
              <w:t>S’il dispose d’un outil en ligne de demande de prestation, de suivi et de gestion des expéditions, il présente les fonctionnalités de l'outil qu’il met à disposition et son ergonomie ;</w:t>
            </w:r>
          </w:p>
          <w:p>
            <w:pPr>
              <w:pStyle w:val="ListParagraph"/>
              <w:numPr>
                <w:ilvl w:val="0"/>
                <w:numId w:val="6"/>
              </w:numPr>
              <w:spacing w:lineRule="auto" w:line="240"/>
              <w:ind w:hanging="357" w:left="353"/>
              <w:rPr>
                <w:rFonts w:ascii="Calibri" w:hAnsi="Calibri" w:eastAsia="Times New Roman" w:cs="Calibri" w:asciiTheme="minorHAnsi" w:cstheme="minorHAnsi" w:hAnsiTheme="minorHAnsi"/>
                <w:lang w:eastAsia="fr-FR"/>
              </w:rPr>
            </w:pPr>
            <w:r>
              <w:rPr>
                <w:rFonts w:eastAsia="Times New Roman" w:cs="Calibri" w:cstheme="minorHAnsi"/>
                <w:lang w:eastAsia="fr-FR"/>
              </w:rPr>
              <w:t>S’il dispose d’un outil en ligne de demande de prestation, de suivi et de gestion des expéditions :</w:t>
            </w:r>
          </w:p>
          <w:p>
            <w:pPr>
              <w:pStyle w:val="Standard"/>
              <w:numPr>
                <w:ilvl w:val="0"/>
                <w:numId w:val="1"/>
              </w:numPr>
              <w:spacing w:lineRule="auto" w:line="240"/>
              <w:jc w:val="both"/>
              <w:rPr>
                <w:rFonts w:ascii="Calibri" w:hAnsi="Calibri" w:eastAsia="Times New Roman" w:cs="Calibri" w:asciiTheme="minorHAnsi" w:cstheme="minorHAnsi" w:hAnsiTheme="minorHAnsi"/>
                <w:lang w:eastAsia="fr-FR"/>
              </w:rPr>
            </w:pPr>
            <w:r>
              <w:rPr>
                <w:rFonts w:eastAsia="Times New Roman" w:cs="Calibri" w:cstheme="minorHAnsi"/>
                <w:lang w:eastAsia="fr-FR"/>
              </w:rPr>
              <w:t>Le candidat fournit un url test ;</w:t>
            </w:r>
          </w:p>
          <w:p>
            <w:pPr>
              <w:pStyle w:val="Standard"/>
              <w:numPr>
                <w:ilvl w:val="0"/>
                <w:numId w:val="1"/>
              </w:numPr>
              <w:spacing w:lineRule="auto" w:line="240"/>
              <w:jc w:val="both"/>
              <w:rPr>
                <w:rFonts w:ascii="Calibri" w:hAnsi="Calibri" w:eastAsia="Times New Roman" w:cs="Calibri" w:asciiTheme="minorHAnsi" w:cstheme="minorHAnsi" w:hAnsiTheme="minorHAnsi"/>
                <w:lang w:eastAsia="fr-FR"/>
              </w:rPr>
            </w:pPr>
            <w:r>
              <w:rPr>
                <w:rFonts w:eastAsia="Times New Roman" w:cs="Calibri" w:cstheme="minorHAnsi"/>
                <w:lang w:eastAsia="fr-FR"/>
              </w:rPr>
              <w:t>Il</w:t>
            </w:r>
            <w:r>
              <w:rPr>
                <w:rFonts w:cs="Calibri" w:cstheme="minorHAnsi"/>
              </w:rPr>
              <w:t xml:space="preserve"> décrit la gestion des différents profils </w:t>
            </w:r>
            <w:r>
              <w:rPr>
                <w:rFonts w:eastAsia="Times New Roman" w:cs="Calibri" w:cstheme="minorHAnsi"/>
                <w:lang w:eastAsia="fr-FR"/>
              </w:rPr>
              <w:t>d’utilisateurs (profil expéditeur, groupe expéditeur et acheteur) ;</w:t>
            </w:r>
          </w:p>
          <w:p>
            <w:pPr>
              <w:pStyle w:val="Standard"/>
              <w:numPr>
                <w:ilvl w:val="0"/>
                <w:numId w:val="1"/>
              </w:numPr>
              <w:spacing w:lineRule="auto" w:line="240"/>
              <w:jc w:val="both"/>
              <w:rPr>
                <w:rFonts w:ascii="Calibri" w:hAnsi="Calibri" w:eastAsia="Times New Roman" w:cs="Calibri" w:asciiTheme="minorHAnsi" w:cstheme="minorHAnsi" w:hAnsiTheme="minorHAnsi"/>
                <w:b/>
                <w:lang w:eastAsia="fr-FR"/>
              </w:rPr>
            </w:pPr>
            <w:r>
              <w:rPr>
                <w:rFonts w:eastAsia="Times New Roman" w:cs="Calibri" w:cstheme="minorHAnsi"/>
                <w:lang w:eastAsia="fr-FR"/>
              </w:rPr>
              <w:t>Il décrit la procédure de remplacement en cas d’indisponibilité ou de fonctionnement en mode dégradé et le délai en heure ouvrée pour la réactivation de l’outil initial.</w:t>
            </w:r>
          </w:p>
        </w:tc>
      </w:tr>
      <w:tr>
        <w:trPr>
          <w:trHeight w:val="567" w:hRule="atLeast"/>
          <w:cantSplit w:val="true"/>
        </w:trPr>
        <w:tc>
          <w:tcPr>
            <w:tcW w:w="1587" w:type="dxa"/>
            <w:vMerge w:val="continue"/>
            <w:tcBorders>
              <w:top w:val="single" w:sz="4" w:space="0" w:color="000000"/>
              <w:left w:val="single" w:sz="12" w:space="0" w:color="000000"/>
              <w:bottom w:val="single" w:sz="4" w:space="0" w:color="000000"/>
              <w:right w:val="single" w:sz="4" w:space="0" w:color="000000"/>
            </w:tcBorders>
            <w:shd w:color="FFFFFF" w:fill="F7CAAC" w:val="clear"/>
            <w:vAlign w:val="center"/>
          </w:tcPr>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tc>
        <w:tc>
          <w:tcPr>
            <w:tcW w:w="14367" w:type="dxa"/>
            <w:tcBorders>
              <w:top w:val="single" w:sz="4" w:space="0" w:color="000000"/>
              <w:left w:val="single" w:sz="4" w:space="0" w:color="000000"/>
              <w:bottom w:val="single" w:sz="4" w:space="0" w:color="000000"/>
              <w:right w:val="single" w:sz="4" w:space="0" w:color="000000"/>
            </w:tcBorders>
            <w:shd w:color="FFFFFF" w:fill="FBE4D5" w:val="clear"/>
            <w:vAlign w:val="center"/>
          </w:tcPr>
          <w:p>
            <w:pPr>
              <w:pStyle w:val="Standard"/>
              <w:spacing w:lineRule="auto" w:line="240"/>
              <w:rPr>
                <w:rFonts w:ascii="Calibri" w:hAnsi="Calibri" w:eastAsia="Times New Roman" w:cs="Calibri" w:asciiTheme="minorHAnsi" w:cstheme="minorHAnsi" w:hAnsiTheme="minorHAnsi"/>
                <w:b/>
                <w:bCs/>
                <w:lang w:eastAsia="fr-FR"/>
              </w:rPr>
            </w:pPr>
            <w:r>
              <w:rPr>
                <w:rFonts w:eastAsia="Times New Roman" w:cs="Calibri" w:cstheme="minorHAnsi"/>
                <w:b/>
                <w:bCs/>
                <w:lang w:eastAsia="fr-FR"/>
              </w:rPr>
              <w:t>Éléments non pris en compte dans la notation mais nécessaires à la complétude de l’offre : Le candidat décrit :</w:t>
            </w:r>
          </w:p>
          <w:p>
            <w:pPr>
              <w:pStyle w:val="Normal"/>
              <w:widowControl/>
              <w:rPr>
                <w:rFonts w:ascii="Calibri" w:hAnsi="Calibri" w:eastAsia="Times New Roman" w:cs="Calibri" w:asciiTheme="minorHAnsi" w:cstheme="minorHAnsi" w:hAnsiTheme="minorHAnsi"/>
                <w:sz w:val="22"/>
                <w:szCs w:val="22"/>
                <w:lang w:eastAsia="fr-FR"/>
              </w:rPr>
            </w:pPr>
            <w:r>
              <w:rPr>
                <w:rFonts w:eastAsia="Times New Roman" w:cs="Calibri" w:ascii="Calibri" w:hAnsi="Calibri" w:asciiTheme="minorHAnsi" w:cstheme="minorHAnsi" w:hAnsiTheme="minorHAnsi"/>
                <w:sz w:val="22"/>
                <w:szCs w:val="22"/>
                <w:lang w:eastAsia="fr-FR"/>
              </w:rPr>
              <w:t>Les données-client nécessaires pour l’ouverture d’un compte.</w:t>
            </w:r>
          </w:p>
        </w:tc>
      </w:tr>
      <w:tr>
        <w:trPr>
          <w:trHeight w:val="567" w:hRule="atLeast"/>
          <w:cantSplit w:val="true"/>
        </w:trPr>
        <w:tc>
          <w:tcPr>
            <w:tcW w:w="1587" w:type="dxa"/>
            <w:tcBorders>
              <w:top w:val="single" w:sz="4" w:space="0" w:color="000000"/>
              <w:left w:val="single" w:sz="12" w:space="0" w:color="000000"/>
              <w:bottom w:val="single" w:sz="12" w:space="0" w:color="000000"/>
              <w:right w:val="single" w:sz="4" w:space="0" w:color="000000"/>
            </w:tcBorders>
            <w:shd w:color="auto" w:fill="F7CAAC" w:val="clear"/>
            <w:vAlign w:val="center"/>
          </w:tcPr>
          <w:p>
            <w:pPr>
              <w:pStyle w:val="Standard"/>
              <w:spacing w:lineRule="auto" w:line="240"/>
              <w:rPr>
                <w:rFonts w:ascii="Calibri" w:hAnsi="Calibri" w:eastAsia="Times New Roman" w:cs="Calibri" w:asciiTheme="minorHAnsi" w:cstheme="minorHAnsi" w:hAnsiTheme="minorHAnsi"/>
                <w:b/>
                <w:lang w:eastAsia="fr-FR"/>
              </w:rPr>
            </w:pPr>
            <w:r>
              <w:rPr>
                <w:rFonts w:eastAsia="Times New Roman" w:cs="Calibri" w:cstheme="minorHAnsi"/>
                <w:b/>
                <w:lang w:eastAsia="fr-FR"/>
              </w:rPr>
              <w:t>Engagements du candidat</w:t>
            </w:r>
          </w:p>
        </w:tc>
        <w:tc>
          <w:tcPr>
            <w:tcW w:w="14367" w:type="dxa"/>
            <w:tcBorders>
              <w:top w:val="single" w:sz="4" w:space="0" w:color="000000"/>
              <w:left w:val="single" w:sz="4" w:space="0" w:color="000000"/>
              <w:bottom w:val="single" w:sz="12" w:space="0" w:color="000000"/>
              <w:right w:val="single" w:sz="4" w:space="0" w:color="000000"/>
            </w:tcBorders>
            <w:vAlign w:val="center"/>
          </w:tcPr>
          <w:p>
            <w:pPr>
              <w:pStyle w:val="Standard"/>
              <w:spacing w:lineRule="auto" w:line="240"/>
              <w:rPr>
                <w:rFonts w:ascii="Calibri" w:hAnsi="Calibri" w:eastAsia="Times New Roman" w:cs="Calibri" w:asciiTheme="minorHAnsi" w:cstheme="minorHAnsi" w:hAnsiTheme="minorHAnsi"/>
                <w:b/>
                <w:lang w:eastAsia="fr-FR"/>
              </w:rPr>
            </w:pPr>
            <w:r>
              <w:rPr>
                <w:rFonts w:eastAsia="Times New Roman" w:cs="Calibri" w:cstheme="minorHAnsi"/>
                <w:b/>
                <w:lang w:eastAsia="fr-FR"/>
              </w:rPr>
            </w:r>
          </w:p>
          <w:p>
            <w:pPr>
              <w:pStyle w:val="Standard"/>
              <w:spacing w:lineRule="auto" w:line="240"/>
              <w:rPr>
                <w:rFonts w:ascii="Calibri" w:hAnsi="Calibri" w:eastAsia="Times New Roman" w:cs="Calibri" w:asciiTheme="minorHAnsi" w:cstheme="minorHAnsi" w:hAnsiTheme="minorHAnsi"/>
                <w:b/>
                <w:lang w:eastAsia="fr-FR"/>
              </w:rPr>
            </w:pPr>
            <w:r>
              <w:rPr>
                <w:rFonts w:eastAsia="Times New Roman" w:cs="Calibri" w:cstheme="minorHAnsi"/>
                <w:b/>
                <w:lang w:eastAsia="fr-FR"/>
              </w:rPr>
            </w:r>
          </w:p>
        </w:tc>
      </w:tr>
      <w:tr>
        <w:trPr>
          <w:trHeight w:val="567" w:hRule="atLeast"/>
          <w:cantSplit w:val="true"/>
        </w:trPr>
        <w:tc>
          <w:tcPr>
            <w:tcW w:w="15954" w:type="dxa"/>
            <w:gridSpan w:val="2"/>
            <w:tcBorders>
              <w:top w:val="single" w:sz="4" w:space="0" w:color="000000"/>
              <w:left w:val="single" w:sz="4" w:space="0" w:color="000000"/>
              <w:bottom w:val="single" w:sz="4" w:space="0" w:color="000000"/>
              <w:right w:val="single" w:sz="4" w:space="0" w:color="000000"/>
            </w:tcBorders>
            <w:shd w:color="auto" w:fill="9B51DE" w:val="clear"/>
            <w:vAlign w:val="center"/>
          </w:tcPr>
          <w:p>
            <w:pPr>
              <w:pStyle w:val="Standard"/>
              <w:spacing w:lineRule="auto" w:line="240"/>
              <w:jc w:val="center"/>
              <w:rPr>
                <w:rFonts w:ascii="Calibri" w:hAnsi="Calibri" w:cs="Calibri" w:asciiTheme="minorHAnsi" w:cstheme="minorHAnsi" w:hAnsiTheme="minorHAnsi"/>
              </w:rPr>
            </w:pPr>
            <w:r>
              <w:rPr>
                <w:rFonts w:cs="Calibri" w:cstheme="minorHAnsi"/>
                <w:b/>
              </w:rPr>
              <w:t>Performance environnementale (10 points)</w:t>
            </w:r>
          </w:p>
        </w:tc>
      </w:tr>
      <w:tr>
        <w:trPr>
          <w:trHeight w:val="567" w:hRule="atLeast"/>
          <w:cantSplit w:val="true"/>
        </w:trPr>
        <w:tc>
          <w:tcPr>
            <w:tcW w:w="15954" w:type="dxa"/>
            <w:gridSpan w:val="2"/>
            <w:tcBorders>
              <w:left w:val="single" w:sz="4" w:space="0" w:color="000000"/>
              <w:bottom w:val="single" w:sz="4" w:space="0" w:color="000000"/>
              <w:right w:val="single" w:sz="4" w:space="0" w:color="000000"/>
            </w:tcBorders>
            <w:shd w:color="auto" w:fill="BC8BE9" w:val="clear"/>
            <w:vAlign w:val="center"/>
          </w:tcPr>
          <w:p>
            <w:pPr>
              <w:pStyle w:val="Standard"/>
              <w:spacing w:lineRule="auto" w:line="240"/>
              <w:jc w:val="center"/>
              <w:rPr>
                <w:rFonts w:ascii="Calibri" w:hAnsi="Calibri" w:cs="Calibri" w:asciiTheme="minorHAnsi" w:cstheme="minorHAnsi" w:hAnsiTheme="minorHAnsi"/>
                <w:b/>
                <w:bCs/>
              </w:rPr>
            </w:pPr>
            <w:r>
              <w:rPr>
                <w:rFonts w:cs="Calibri" w:cstheme="minorHAnsi"/>
                <w:b/>
                <w:bCs/>
              </w:rPr>
              <w:t>Sous-critère 1 : Précision de la donnée communiquée - 8 points</w:t>
            </w:r>
          </w:p>
        </w:tc>
      </w:tr>
      <w:tr>
        <w:trPr>
          <w:trHeight w:val="567" w:hRule="atLeast"/>
          <w:cantSplit w:val="true"/>
        </w:trPr>
        <w:tc>
          <w:tcPr>
            <w:tcW w:w="1587" w:type="dxa"/>
            <w:tcBorders>
              <w:top w:val="single" w:sz="4" w:space="0" w:color="000000"/>
              <w:left w:val="single" w:sz="12" w:space="0" w:color="000000"/>
              <w:bottom w:val="single" w:sz="4" w:space="0" w:color="000000"/>
              <w:right w:val="single" w:sz="4" w:space="0" w:color="000000"/>
            </w:tcBorders>
            <w:shd w:color="auto" w:fill="DEC5F4" w:val="clear"/>
            <w:vAlign w:val="center"/>
          </w:tcPr>
          <w:p>
            <w:pPr>
              <w:pStyle w:val="Standard"/>
              <w:spacing w:lineRule="auto" w:line="240"/>
              <w:rPr>
                <w:rFonts w:ascii="Calibri" w:hAnsi="Calibri" w:eastAsia="Times New Roman" w:cs="Calibri" w:asciiTheme="minorHAnsi" w:cstheme="minorHAnsi" w:hAnsiTheme="minorHAnsi"/>
                <w:b/>
                <w:lang w:eastAsia="fr-FR"/>
              </w:rPr>
            </w:pPr>
            <w:r>
              <w:rPr>
                <w:rFonts w:eastAsia="Times New Roman" w:cs="Calibri" w:cstheme="minorHAnsi"/>
                <w:b/>
                <w:lang w:eastAsia="fr-FR"/>
              </w:rPr>
              <w:t>Demandes de l’acheteur</w:t>
            </w:r>
          </w:p>
          <w:p>
            <w:pPr>
              <w:pStyle w:val="Standard"/>
              <w:spacing w:lineRule="auto" w:line="240"/>
              <w:rPr>
                <w:rFonts w:ascii="Calibri" w:hAnsi="Calibri" w:eastAsia="Times New Roman" w:cs="Calibri" w:asciiTheme="minorHAnsi" w:cstheme="minorHAnsi" w:hAnsiTheme="minorHAnsi"/>
                <w:b/>
                <w:lang w:eastAsia="fr-FR"/>
              </w:rPr>
            </w:pPr>
            <w:r>
              <w:rPr>
                <w:rFonts w:eastAsia="Times New Roman" w:cs="Calibri" w:cstheme="minorHAnsi"/>
                <w:b/>
                <w:lang w:eastAsia="fr-FR"/>
              </w:rPr>
            </w:r>
          </w:p>
          <w:p>
            <w:pPr>
              <w:pStyle w:val="Standard"/>
              <w:spacing w:lineRule="auto" w:line="240"/>
              <w:rPr>
                <w:rFonts w:ascii="Calibri" w:hAnsi="Calibri" w:eastAsia="Times New Roman" w:cs="Calibri" w:asciiTheme="minorHAnsi" w:cstheme="minorHAnsi" w:hAnsiTheme="minorHAnsi"/>
                <w:b/>
                <w:lang w:eastAsia="fr-FR"/>
              </w:rPr>
            </w:pPr>
            <w:r>
              <w:rPr>
                <w:rFonts w:eastAsia="Times New Roman" w:cs="Calibri" w:cstheme="minorHAnsi"/>
                <w:b/>
                <w:lang w:eastAsia="fr-FR"/>
              </w:rPr>
              <w:t>(SC1)</w:t>
            </w:r>
          </w:p>
        </w:tc>
        <w:tc>
          <w:tcPr>
            <w:tcW w:w="14367" w:type="dxa"/>
            <w:tcBorders>
              <w:top w:val="single" w:sz="4" w:space="0" w:color="000000"/>
              <w:left w:val="single" w:sz="4" w:space="0" w:color="000000"/>
              <w:bottom w:val="single" w:sz="4" w:space="0" w:color="000000"/>
              <w:right w:val="single" w:sz="4" w:space="0" w:color="000000"/>
            </w:tcBorders>
            <w:shd w:color="auto" w:fill="D4C1D7" w:val="clear"/>
            <w:vAlign w:val="center"/>
          </w:tcPr>
          <w:p>
            <w:pPr>
              <w:pStyle w:val="Normal"/>
              <w:spacing w:lineRule="atLeast" w:line="215"/>
              <w:jc w:val="both"/>
              <w:rPr>
                <w:rFonts w:ascii="Calibri" w:hAnsi="Calibri" w:cs="Calibri" w:asciiTheme="minorHAnsi" w:cstheme="minorHAnsi" w:hAnsiTheme="minorHAnsi"/>
                <w:sz w:val="22"/>
                <w:szCs w:val="22"/>
              </w:rPr>
            </w:pPr>
            <w:r>
              <w:rPr>
                <w:rFonts w:eastAsia="Marianne" w:cs="Calibri" w:ascii="Calibri" w:hAnsi="Calibri" w:asciiTheme="minorHAnsi" w:cstheme="minorHAnsi" w:hAnsiTheme="minorHAnsi"/>
                <w:color w:val="000000"/>
                <w:sz w:val="22"/>
                <w:szCs w:val="22"/>
              </w:rPr>
              <w:t>Ce sous-critère évalue la capacité du soumissionnaire à fournir des données précises et fiables sur les émissions de gaz à effet de serre (GES) liées aux prestations, exprimées en kilogrammes ou grammes de CO₂ équivalent (kg CO₂eq) via son outil et ainsi qu’un extrait issu de son outil de quantification des émissions de gaz à effet de serre et reportées dans le tableau ci-dessous. Une attention particulière sera portée à la mesure des émissions en kg CO₂eq ou en g CO₂eq/t.km par tonne-kilomètre (kg CO₂eq/t.km) par année, indicateur clé de la performance environnementale dans le transport et la logistique.</w:t>
            </w:r>
          </w:p>
          <w:p>
            <w:pPr>
              <w:pStyle w:val="Normal"/>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jc w:val="both"/>
              <w:rPr>
                <w:rFonts w:ascii="Calibri" w:hAnsi="Calibri" w:cs="Calibri" w:asciiTheme="minorHAnsi" w:cstheme="minorHAnsi" w:hAnsiTheme="minorHAnsi"/>
                <w:sz w:val="22"/>
                <w:szCs w:val="22"/>
              </w:rPr>
            </w:pPr>
            <w:r>
              <w:rPr>
                <w:rFonts w:eastAsia="Marianne" w:cs="Calibri" w:ascii="Calibri" w:hAnsi="Calibri" w:asciiTheme="minorHAnsi" w:cstheme="minorHAnsi" w:hAnsiTheme="minorHAnsi"/>
                <w:color w:val="000000"/>
                <w:sz w:val="22"/>
                <w:szCs w:val="22"/>
              </w:rPr>
              <w:t>La notation portera donc sur</w:t>
            </w:r>
            <w:r>
              <w:rPr>
                <w:rFonts w:eastAsia="Calibri" w:cs="Calibri" w:ascii="Calibri" w:hAnsi="Calibri" w:asciiTheme="minorHAnsi" w:cstheme="minorHAnsi" w:hAnsiTheme="minorHAnsi"/>
                <w:color w:val="000000"/>
                <w:sz w:val="22"/>
                <w:szCs w:val="22"/>
              </w:rPr>
              <w:t> </w:t>
            </w:r>
            <w:r>
              <w:rPr>
                <w:rFonts w:eastAsia="Marianne" w:cs="Calibri" w:ascii="Calibri" w:hAnsi="Calibri" w:asciiTheme="minorHAnsi" w:cstheme="minorHAnsi" w:hAnsiTheme="minorHAnsi"/>
                <w:color w:val="000000"/>
                <w:sz w:val="22"/>
                <w:szCs w:val="22"/>
              </w:rPr>
              <w:t>:</w:t>
            </w:r>
          </w:p>
          <w:p>
            <w:pPr>
              <w:pStyle w:val="ListParagraph"/>
              <w:numPr>
                <w:ilvl w:val="0"/>
                <w:numId w:val="9"/>
              </w:numPr>
              <w:spacing w:lineRule="auto" w:line="240"/>
              <w:jc w:val="both"/>
              <w:rPr>
                <w:rFonts w:ascii="Calibri" w:hAnsi="Calibri" w:cs="Calibri" w:asciiTheme="minorHAnsi" w:cstheme="minorHAnsi" w:hAnsiTheme="minorHAnsi"/>
              </w:rPr>
            </w:pPr>
            <w:r>
              <w:rPr>
                <w:rFonts w:eastAsia="Marianne" w:cs="Calibri" w:cstheme="minorHAnsi"/>
                <w:color w:val="000000"/>
              </w:rPr>
              <w:t>La capacité à fournir l’ensemble des données du tableau ci-après avec preuve à l’appui ;</w:t>
            </w:r>
          </w:p>
          <w:p>
            <w:pPr>
              <w:pStyle w:val="ListParagraph"/>
              <w:numPr>
                <w:ilvl w:val="0"/>
                <w:numId w:val="9"/>
              </w:numPr>
              <w:spacing w:lineRule="auto" w:line="240"/>
              <w:jc w:val="both"/>
              <w:rPr>
                <w:rFonts w:ascii="Calibri" w:hAnsi="Calibri" w:cs="Calibri" w:asciiTheme="minorHAnsi" w:cstheme="minorHAnsi" w:hAnsiTheme="minorHAnsi"/>
              </w:rPr>
            </w:pPr>
            <w:r>
              <w:rPr>
                <w:rFonts w:eastAsia="Marianne" w:cs="Calibri" w:cstheme="minorHAnsi"/>
                <w:color w:val="000000"/>
              </w:rPr>
              <w:t>La capacité à fournir des éléments, en données de sortie, sur la moyenne des émissions de gaz à effet de serre «intensité</w:t>
            </w:r>
            <w:r>
              <w:rPr>
                <w:rFonts w:eastAsia="Calibri" w:cs="Calibri" w:cstheme="minorHAnsi"/>
                <w:color w:val="000000"/>
              </w:rPr>
              <w:t> </w:t>
            </w:r>
            <w:r>
              <w:rPr>
                <w:rFonts w:eastAsia="Marianne" w:cs="Calibri" w:cstheme="minorHAnsi"/>
                <w:color w:val="000000"/>
              </w:rPr>
              <w:t>»en kg CO₂eq/t.km ou g CO₂eq/t.km.</w:t>
            </w:r>
          </w:p>
          <w:p>
            <w:pPr>
              <w:pStyle w:val="Normal"/>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jc w:val="both"/>
              <w:rPr>
                <w:rFonts w:ascii="Calibri" w:hAnsi="Calibri" w:cs="Calibri" w:asciiTheme="minorHAnsi" w:cstheme="minorHAnsi" w:hAnsiTheme="minorHAnsi"/>
                <w:sz w:val="22"/>
                <w:szCs w:val="22"/>
              </w:rPr>
            </w:pPr>
            <w:r>
              <w:rPr>
                <w:rFonts w:eastAsia="Marianne" w:cs="Calibri" w:ascii="Calibri" w:hAnsi="Calibri" w:asciiTheme="minorHAnsi" w:cstheme="minorHAnsi" w:hAnsiTheme="minorHAnsi"/>
                <w:color w:val="000000"/>
                <w:sz w:val="22"/>
                <w:szCs w:val="22"/>
              </w:rPr>
              <w:t>La démarche à suivre</w:t>
            </w:r>
            <w:r>
              <w:rPr>
                <w:rFonts w:eastAsia="Calibri" w:cs="Calibri" w:ascii="Calibri" w:hAnsi="Calibri" w:asciiTheme="minorHAnsi" w:cstheme="minorHAnsi" w:hAnsiTheme="minorHAnsi"/>
                <w:color w:val="000000"/>
                <w:sz w:val="22"/>
                <w:szCs w:val="22"/>
              </w:rPr>
              <w:t> </w:t>
            </w:r>
            <w:r>
              <w:rPr>
                <w:rFonts w:eastAsia="Marianne" w:cs="Calibri" w:ascii="Calibri" w:hAnsi="Calibri" w:asciiTheme="minorHAnsi" w:cstheme="minorHAnsi" w:hAnsiTheme="minorHAnsi"/>
                <w:color w:val="000000"/>
                <w:sz w:val="22"/>
                <w:szCs w:val="22"/>
              </w:rPr>
              <w:t>:</w:t>
            </w:r>
          </w:p>
          <w:p>
            <w:pPr>
              <w:pStyle w:val="ListParagraph"/>
              <w:numPr>
                <w:ilvl w:val="0"/>
                <w:numId w:val="10"/>
              </w:numPr>
              <w:spacing w:lineRule="auto" w:line="240"/>
              <w:jc w:val="both"/>
              <w:rPr>
                <w:rFonts w:ascii="Calibri" w:hAnsi="Calibri" w:cs="Calibri" w:asciiTheme="minorHAnsi" w:cstheme="minorHAnsi" w:hAnsiTheme="minorHAnsi"/>
              </w:rPr>
            </w:pPr>
            <w:r>
              <w:rPr>
                <w:rFonts w:eastAsia="Marianne" w:cs="Calibri" w:cstheme="minorHAnsi"/>
                <w:color w:val="000000"/>
              </w:rPr>
              <w:t>Remplir le tableau ci-dessous. La réponse du candidat (oui ou non) constitue un engagement contractuel minimal sur les données qu’il est en capacité de communiquer pour les prestations mobilisées dans le marché et pour toute la durée d’exécution de l’accord-cadre ;</w:t>
            </w:r>
          </w:p>
          <w:p>
            <w:pPr>
              <w:pStyle w:val="ListParagraph"/>
              <w:numPr>
                <w:ilvl w:val="0"/>
                <w:numId w:val="10"/>
              </w:numPr>
              <w:spacing w:lineRule="auto" w:line="240"/>
              <w:jc w:val="both"/>
              <w:rPr>
                <w:rFonts w:ascii="Calibri" w:hAnsi="Calibri" w:eastAsia="Times New Roman" w:cs="Calibri" w:asciiTheme="minorHAnsi" w:cstheme="minorHAnsi" w:hAnsiTheme="minorHAnsi"/>
                <w:lang w:eastAsia="fr-FR"/>
              </w:rPr>
            </w:pPr>
            <w:r>
              <w:rPr>
                <w:rFonts w:eastAsia="Marianne" w:cs="Calibri" w:cstheme="minorHAnsi"/>
                <w:color w:val="000000"/>
              </w:rPr>
              <w:t>Fournir une capture d’écran, extraction d’un exemple de rapport ou de document sous format .pdf, que le fournisseur sera en mesure de produire pendant l’exécution du marché qui intégrera l’ensemble des données demandées dans le tableau.</w:t>
            </w:r>
          </w:p>
        </w:tc>
      </w:tr>
      <w:tr>
        <w:trPr>
          <w:trHeight w:val="567" w:hRule="atLeast"/>
          <w:cantSplit w:val="true"/>
        </w:trPr>
        <w:tc>
          <w:tcPr>
            <w:tcW w:w="1587" w:type="dxa"/>
            <w:tcBorders>
              <w:left w:val="single" w:sz="12" w:space="0" w:color="000000"/>
              <w:bottom w:val="single" w:sz="4" w:space="0" w:color="000000"/>
              <w:right w:val="single" w:sz="4" w:space="0" w:color="000000"/>
            </w:tcBorders>
            <w:shd w:color="auto" w:fill="DEC5F4" w:val="clear"/>
            <w:vAlign w:val="center"/>
          </w:tcPr>
          <w:p>
            <w:pPr>
              <w:pStyle w:val="Standard"/>
              <w:spacing w:lineRule="auto" w:line="240"/>
              <w:rPr>
                <w:rFonts w:ascii="Calibri" w:hAnsi="Calibri" w:eastAsia="Times New Roman" w:cs="Calibri" w:asciiTheme="minorHAnsi" w:cstheme="minorHAnsi" w:hAnsiTheme="minorHAnsi"/>
                <w:b/>
                <w:lang w:eastAsia="fr-FR"/>
              </w:rPr>
            </w:pPr>
            <w:r>
              <w:rPr>
                <w:rFonts w:eastAsia="Times New Roman" w:cs="Calibri" w:cstheme="minorHAnsi"/>
                <w:b/>
                <w:lang w:eastAsia="fr-FR"/>
              </w:rPr>
              <w:t>Engagements du candidat</w:t>
            </w:r>
          </w:p>
        </w:tc>
        <w:tc>
          <w:tcPr>
            <w:tcW w:w="14367" w:type="dxa"/>
            <w:tcBorders>
              <w:left w:val="single" w:sz="4" w:space="0" w:color="000000"/>
              <w:bottom w:val="single" w:sz="4" w:space="0" w:color="000000"/>
              <w:right w:val="single" w:sz="4" w:space="0" w:color="000000"/>
            </w:tcBorders>
            <w:vAlign w:val="center"/>
          </w:tcPr>
          <w:p>
            <w:pPr>
              <w:pStyle w:val="Standard"/>
              <w:spacing w:lineRule="auto" w:line="240"/>
              <w:rPr>
                <w:rFonts w:ascii="Calibri" w:hAnsi="Calibri" w:eastAsia="Times New Roman" w:cs="Calibri" w:asciiTheme="minorHAnsi" w:cstheme="minorHAnsi" w:hAnsiTheme="minorHAnsi"/>
                <w:lang w:eastAsia="fr-FR"/>
              </w:rPr>
            </w:pPr>
            <w:r>
              <w:rPr>
                <w:rFonts w:eastAsia="Times New Roman" w:cs="Calibri" w:cstheme="minorHAnsi"/>
                <w:lang w:eastAsia="fr-FR"/>
              </w:rPr>
            </w:r>
          </w:p>
          <w:tbl>
            <w:tblPr>
              <w:tblW w:w="14109" w:type="dxa"/>
              <w:jc w:val="left"/>
              <w:tblInd w:w="0" w:type="dxa"/>
              <w:tblLayout w:type="fixed"/>
              <w:tblCellMar>
                <w:top w:w="55" w:type="dxa"/>
                <w:left w:w="55" w:type="dxa"/>
                <w:bottom w:w="55" w:type="dxa"/>
                <w:right w:w="55" w:type="dxa"/>
              </w:tblCellMar>
              <w:tblLook w:firstRow="0" w:noVBand="0" w:lastRow="0" w:firstColumn="0" w:lastColumn="0" w:noHBand="0" w:val="0000"/>
            </w:tblPr>
            <w:tblGrid>
              <w:gridCol w:w="1285"/>
              <w:gridCol w:w="1089"/>
              <w:gridCol w:w="1298"/>
              <w:gridCol w:w="1648"/>
              <w:gridCol w:w="1275"/>
              <w:gridCol w:w="3547"/>
              <w:gridCol w:w="1421"/>
              <w:gridCol w:w="2544"/>
            </w:tblGrid>
            <w:tr>
              <w:trPr/>
              <w:tc>
                <w:tcPr>
                  <w:tcW w:w="1285" w:type="dxa"/>
                  <w:tcBorders>
                    <w:top w:val="single" w:sz="4" w:space="0" w:color="000000"/>
                    <w:left w:val="single" w:sz="4" w:space="0" w:color="000000"/>
                    <w:bottom w:val="single" w:sz="4" w:space="0" w:color="000000"/>
                  </w:tcBorders>
                  <w:shd w:color="FFFFFF" w:fill="E0D1D9" w:val="clear"/>
                  <w:vAlign w:val="center"/>
                </w:tcPr>
                <w:p>
                  <w:pPr>
                    <w:pStyle w:val="Contenudetableau"/>
                    <w:jc w:val="center"/>
                    <w:rPr>
                      <w:rFonts w:ascii="Calibri" w:hAnsi="Calibri" w:eastAsia="Times New Roman" w:cs="Calibri" w:asciiTheme="minorHAnsi" w:cstheme="minorHAnsi" w:hAnsiTheme="minorHAnsi"/>
                      <w:lang w:eastAsia="fr-FR"/>
                    </w:rPr>
                  </w:pPr>
                  <w:r>
                    <w:rPr>
                      <w:rFonts w:eastAsia="Times New Roman" w:cs="Calibri" w:cstheme="minorHAnsi"/>
                      <w:lang w:eastAsia="fr-FR"/>
                    </w:rPr>
                    <w:t>Intitulé</w:t>
                  </w:r>
                </w:p>
              </w:tc>
              <w:tc>
                <w:tcPr>
                  <w:tcW w:w="1089" w:type="dxa"/>
                  <w:tcBorders>
                    <w:top w:val="single" w:sz="4" w:space="0" w:color="000000"/>
                    <w:left w:val="single" w:sz="4" w:space="0" w:color="000000"/>
                    <w:bottom w:val="single" w:sz="4" w:space="0" w:color="000000"/>
                  </w:tcBorders>
                  <w:shd w:color="FFFFFF" w:fill="E0D1D9" w:val="clear"/>
                  <w:vAlign w:val="center"/>
                </w:tcPr>
                <w:p>
                  <w:pPr>
                    <w:pStyle w:val="Contenudetableau"/>
                    <w:jc w:val="center"/>
                    <w:rPr>
                      <w:rFonts w:ascii="Calibri" w:hAnsi="Calibri" w:eastAsia="Times New Roman" w:cs="Calibri" w:asciiTheme="minorHAnsi" w:cstheme="minorHAnsi" w:hAnsiTheme="minorHAnsi"/>
                      <w:lang w:eastAsia="fr-FR"/>
                    </w:rPr>
                  </w:pPr>
                  <w:r>
                    <w:rPr>
                      <w:rFonts w:eastAsia="Times New Roman" w:cs="Calibri" w:cstheme="minorHAnsi"/>
                      <w:lang w:eastAsia="fr-FR"/>
                    </w:rPr>
                    <w:t>Distance parcourue</w:t>
                  </w:r>
                </w:p>
              </w:tc>
              <w:tc>
                <w:tcPr>
                  <w:tcW w:w="1298" w:type="dxa"/>
                  <w:tcBorders>
                    <w:top w:val="single" w:sz="4" w:space="0" w:color="000000"/>
                    <w:left w:val="single" w:sz="4" w:space="0" w:color="000000"/>
                    <w:bottom w:val="single" w:sz="4" w:space="0" w:color="000000"/>
                  </w:tcBorders>
                  <w:shd w:color="FFFFFF" w:fill="E0D1D9" w:val="clear"/>
                  <w:vAlign w:val="center"/>
                </w:tcPr>
                <w:p>
                  <w:pPr>
                    <w:pStyle w:val="Contenudetableau"/>
                    <w:jc w:val="center"/>
                    <w:rPr>
                      <w:rFonts w:ascii="Calibri" w:hAnsi="Calibri" w:eastAsia="Times New Roman" w:cs="Calibri" w:asciiTheme="minorHAnsi" w:cstheme="minorHAnsi" w:hAnsiTheme="minorHAnsi"/>
                      <w:lang w:eastAsia="fr-FR"/>
                    </w:rPr>
                  </w:pPr>
                  <w:r>
                    <w:rPr>
                      <w:rFonts w:eastAsia="Times New Roman" w:cs="Calibri" w:cstheme="minorHAnsi"/>
                      <w:lang w:eastAsia="fr-FR"/>
                    </w:rPr>
                    <w:t>Poids transporté</w:t>
                  </w:r>
                </w:p>
              </w:tc>
              <w:tc>
                <w:tcPr>
                  <w:tcW w:w="1648" w:type="dxa"/>
                  <w:tcBorders>
                    <w:top w:val="single" w:sz="4" w:space="0" w:color="000000"/>
                    <w:left w:val="single" w:sz="4" w:space="0" w:color="000000"/>
                    <w:bottom w:val="single" w:sz="4" w:space="0" w:color="000000"/>
                  </w:tcBorders>
                  <w:shd w:color="FFFFFF" w:fill="E0D1D9" w:val="clear"/>
                  <w:vAlign w:val="center"/>
                </w:tcPr>
                <w:p>
                  <w:pPr>
                    <w:pStyle w:val="Contenudetableau"/>
                    <w:jc w:val="center"/>
                    <w:rPr>
                      <w:rFonts w:ascii="Calibri" w:hAnsi="Calibri" w:eastAsia="Times New Roman" w:cs="Calibri" w:asciiTheme="minorHAnsi" w:cstheme="minorHAnsi" w:hAnsiTheme="minorHAnsi"/>
                      <w:lang w:eastAsia="fr-FR"/>
                    </w:rPr>
                  </w:pPr>
                  <w:r>
                    <w:rPr>
                      <w:rFonts w:eastAsia="Times New Roman" w:cs="Calibri" w:cstheme="minorHAnsi"/>
                      <w:lang w:eastAsia="fr-FR"/>
                    </w:rPr>
                    <w:t>Véhicule ou type du véhicule utilisé</w:t>
                  </w:r>
                </w:p>
              </w:tc>
              <w:tc>
                <w:tcPr>
                  <w:tcW w:w="1275" w:type="dxa"/>
                  <w:tcBorders>
                    <w:top w:val="single" w:sz="4" w:space="0" w:color="000000"/>
                    <w:left w:val="single" w:sz="4" w:space="0" w:color="000000"/>
                    <w:bottom w:val="single" w:sz="4" w:space="0" w:color="000000"/>
                  </w:tcBorders>
                  <w:shd w:color="FFFFFF" w:fill="E0D1D9" w:val="clear"/>
                  <w:vAlign w:val="center"/>
                </w:tcPr>
                <w:p>
                  <w:pPr>
                    <w:pStyle w:val="Standard"/>
                    <w:jc w:val="center"/>
                    <w:rPr>
                      <w:rFonts w:ascii="Calibri" w:hAnsi="Calibri" w:eastAsia="Times New Roman" w:cs="Calibri" w:asciiTheme="minorHAnsi" w:cstheme="minorHAnsi" w:hAnsiTheme="minorHAnsi"/>
                      <w:lang w:eastAsia="fr-FR"/>
                    </w:rPr>
                  </w:pPr>
                  <w:r>
                    <w:rPr>
                      <w:rFonts w:eastAsia="Times New Roman" w:cs="Calibri" w:cstheme="minorHAnsi"/>
                      <w:lang w:eastAsia="fr-FR"/>
                    </w:rPr>
                    <w:t>Carburant utilisé</w:t>
                  </w:r>
                </w:p>
              </w:tc>
              <w:tc>
                <w:tcPr>
                  <w:tcW w:w="3547" w:type="dxa"/>
                  <w:tcBorders>
                    <w:top w:val="single" w:sz="4" w:space="0" w:color="000000"/>
                    <w:left w:val="single" w:sz="4" w:space="0" w:color="000000"/>
                    <w:bottom w:val="single" w:sz="4" w:space="0" w:color="000000"/>
                  </w:tcBorders>
                  <w:shd w:color="FFFFFF" w:fill="E0D1D9" w:val="clear"/>
                  <w:vAlign w:val="center"/>
                </w:tcPr>
                <w:p>
                  <w:pPr>
                    <w:pStyle w:val="Standard"/>
                    <w:jc w:val="center"/>
                    <w:rPr>
                      <w:rFonts w:ascii="Calibri" w:hAnsi="Calibri" w:eastAsia="Times New Roman" w:cs="Calibri" w:asciiTheme="minorHAnsi" w:cstheme="minorHAnsi" w:hAnsiTheme="minorHAnsi"/>
                      <w:lang w:eastAsia="fr-FR"/>
                    </w:rPr>
                  </w:pPr>
                  <w:r>
                    <w:rPr>
                      <w:rFonts w:eastAsia="Times New Roman" w:cs="Calibri" w:cstheme="minorHAnsi"/>
                      <w:lang w:eastAsia="fr-FR"/>
                    </w:rPr>
                    <w:t>Facteur d’émission associé</w:t>
                  </w:r>
                </w:p>
              </w:tc>
              <w:tc>
                <w:tcPr>
                  <w:tcW w:w="1421" w:type="dxa"/>
                  <w:tcBorders>
                    <w:top w:val="single" w:sz="4" w:space="0" w:color="000000"/>
                    <w:left w:val="single" w:sz="4" w:space="0" w:color="000000"/>
                    <w:bottom w:val="single" w:sz="4" w:space="0" w:color="000000"/>
                  </w:tcBorders>
                  <w:shd w:color="FFFFFF" w:fill="E0D1D9" w:val="clear"/>
                  <w:vAlign w:val="center"/>
                </w:tcPr>
                <w:p>
                  <w:pPr>
                    <w:pStyle w:val="Standard"/>
                    <w:jc w:val="center"/>
                    <w:rPr>
                      <w:rFonts w:ascii="Calibri" w:hAnsi="Calibri" w:eastAsia="Times New Roman" w:cs="Calibri" w:asciiTheme="minorHAnsi" w:cstheme="minorHAnsi" w:hAnsiTheme="minorHAnsi"/>
                      <w:lang w:eastAsia="fr-FR"/>
                    </w:rPr>
                  </w:pPr>
                  <w:r>
                    <w:rPr>
                      <w:rFonts w:eastAsia="Times New Roman" w:cs="Calibri" w:cstheme="minorHAnsi"/>
                      <w:lang w:eastAsia="fr-FR"/>
                    </w:rPr>
                    <w:t>Calcul des émissions de GES</w:t>
                  </w:r>
                </w:p>
              </w:tc>
              <w:tc>
                <w:tcPr>
                  <w:tcW w:w="2544" w:type="dxa"/>
                  <w:tcBorders>
                    <w:top w:val="single" w:sz="4" w:space="0" w:color="000000"/>
                    <w:left w:val="single" w:sz="4" w:space="0" w:color="000000"/>
                    <w:bottom w:val="single" w:sz="4" w:space="0" w:color="000000"/>
                    <w:right w:val="single" w:sz="4" w:space="0" w:color="000000"/>
                  </w:tcBorders>
                  <w:shd w:color="FFFFFF" w:fill="E0D1D9" w:val="clear"/>
                  <w:vAlign w:val="center"/>
                </w:tcPr>
                <w:p>
                  <w:pPr>
                    <w:pStyle w:val="Contenudetableau"/>
                    <w:jc w:val="center"/>
                    <w:rPr>
                      <w:rFonts w:ascii="Calibri" w:hAnsi="Calibri" w:eastAsia="Times New Roman" w:cs="Calibri" w:asciiTheme="minorHAnsi" w:cstheme="minorHAnsi" w:hAnsiTheme="minorHAnsi"/>
                      <w:lang w:eastAsia="fr-FR"/>
                    </w:rPr>
                  </w:pPr>
                  <w:r>
                    <w:rPr>
                      <w:rFonts w:eastAsia="Times New Roman" w:cs="Calibri" w:cstheme="minorHAnsi"/>
                      <w:lang w:eastAsia="fr-FR"/>
                    </w:rPr>
                    <w:t>Calcul des émissions de GES par tonne kilométrique (« intensité »)</w:t>
                  </w:r>
                </w:p>
              </w:tc>
            </w:tr>
            <w:tr>
              <w:trPr>
                <w:trHeight w:val="2421" w:hRule="atLeast"/>
              </w:trPr>
              <w:tc>
                <w:tcPr>
                  <w:tcW w:w="1285" w:type="dxa"/>
                  <w:tcBorders>
                    <w:left w:val="single" w:sz="4" w:space="0" w:color="000000"/>
                    <w:bottom w:val="single" w:sz="4" w:space="0" w:color="000000"/>
                  </w:tcBorders>
                  <w:shd w:color="FFFFFF" w:fill="E0D1D9" w:val="clear"/>
                </w:tcPr>
                <w:p>
                  <w:pPr>
                    <w:pStyle w:val="Contenudetableau"/>
                    <w:rPr>
                      <w:rFonts w:ascii="Calibri" w:hAnsi="Calibri" w:eastAsia="Times New Roman" w:cs="Calibri" w:asciiTheme="minorHAnsi" w:cstheme="minorHAnsi" w:hAnsiTheme="minorHAnsi"/>
                      <w:lang w:eastAsia="fr-FR"/>
                    </w:rPr>
                  </w:pPr>
                  <w:r>
                    <w:rPr>
                      <w:rFonts w:eastAsia="Times New Roman" w:cs="Calibri" w:cstheme="minorHAnsi"/>
                      <w:lang w:eastAsia="fr-FR"/>
                    </w:rPr>
                    <w:t>Unité attendue</w:t>
                  </w:r>
                </w:p>
              </w:tc>
              <w:tc>
                <w:tcPr>
                  <w:tcW w:w="1089" w:type="dxa"/>
                  <w:tcBorders>
                    <w:left w:val="single" w:sz="4" w:space="0" w:color="000000"/>
                    <w:bottom w:val="single" w:sz="4" w:space="0" w:color="000000"/>
                  </w:tcBorders>
                </w:tcPr>
                <w:p>
                  <w:pPr>
                    <w:pStyle w:val="Contenudetableau"/>
                    <w:spacing w:lineRule="auto" w:line="240"/>
                    <w:rPr>
                      <w:rFonts w:ascii="Calibri" w:hAnsi="Calibri" w:eastAsia="Times New Roman" w:cs="Calibri" w:asciiTheme="minorHAnsi" w:cstheme="minorHAnsi" w:hAnsiTheme="minorHAnsi"/>
                      <w:lang w:eastAsia="fr-FR"/>
                    </w:rPr>
                  </w:pPr>
                  <w:r>
                    <w:rPr>
                      <w:rFonts w:eastAsia="Times New Roman" w:cs="Calibri" w:cstheme="minorHAnsi"/>
                      <w:lang w:eastAsia="fr-FR"/>
                    </w:rPr>
                    <w:t>km ou autre mesure</w:t>
                  </w:r>
                </w:p>
              </w:tc>
              <w:tc>
                <w:tcPr>
                  <w:tcW w:w="1298" w:type="dxa"/>
                  <w:tcBorders>
                    <w:left w:val="single" w:sz="4" w:space="0" w:color="000000"/>
                    <w:bottom w:val="single" w:sz="4" w:space="0" w:color="000000"/>
                  </w:tcBorders>
                </w:tcPr>
                <w:p>
                  <w:pPr>
                    <w:pStyle w:val="Contenudetableau"/>
                    <w:spacing w:lineRule="auto" w:line="240"/>
                    <w:rPr>
                      <w:rFonts w:ascii="Calibri" w:hAnsi="Calibri" w:eastAsia="Times New Roman" w:cs="Calibri" w:asciiTheme="minorHAnsi" w:cstheme="minorHAnsi" w:hAnsiTheme="minorHAnsi"/>
                      <w:lang w:eastAsia="fr-FR"/>
                    </w:rPr>
                  </w:pPr>
                  <w:r>
                    <w:rPr>
                      <w:rFonts w:eastAsia="Times New Roman" w:cs="Calibri" w:cstheme="minorHAnsi"/>
                      <w:lang w:eastAsia="fr-FR"/>
                    </w:rPr>
                    <w:t>Tonne (donnée précise attendue, 3 chiffres après virgule), ou kg, ou g</w:t>
                  </w:r>
                </w:p>
              </w:tc>
              <w:tc>
                <w:tcPr>
                  <w:tcW w:w="1648" w:type="dxa"/>
                  <w:tcBorders>
                    <w:left w:val="single" w:sz="4" w:space="0" w:color="000000"/>
                    <w:bottom w:val="single" w:sz="4" w:space="0" w:color="000000"/>
                  </w:tcBorders>
                </w:tcPr>
                <w:p>
                  <w:pPr>
                    <w:pStyle w:val="Contenudetableau"/>
                    <w:spacing w:lineRule="auto" w:line="240"/>
                    <w:rPr>
                      <w:rFonts w:ascii="Calibri" w:hAnsi="Calibri" w:eastAsia="Times New Roman" w:cs="Calibri" w:asciiTheme="minorHAnsi" w:cstheme="minorHAnsi" w:hAnsiTheme="minorHAnsi"/>
                      <w:lang w:eastAsia="fr-FR"/>
                    </w:rPr>
                  </w:pPr>
                  <w:r>
                    <w:rPr>
                      <w:rFonts w:eastAsia="Times New Roman" w:cs="Calibri" w:cstheme="minorHAnsi"/>
                      <w:lang w:eastAsia="fr-FR"/>
                    </w:rPr>
                    <w:t>(</w:t>
                  </w:r>
                  <w:r>
                    <w:rPr>
                      <w:rFonts w:eastAsia="Times New Roman" w:cs="Calibri" w:cstheme="minorHAnsi"/>
                      <w:i/>
                      <w:iCs/>
                      <w:lang w:eastAsia="fr-FR"/>
                    </w:rPr>
                    <w:t>a minima</w:t>
                  </w:r>
                  <w:r>
                    <w:rPr>
                      <w:rFonts w:eastAsia="Times New Roman" w:cs="Calibri" w:cstheme="minorHAnsi"/>
                      <w:lang w:eastAsia="fr-FR"/>
                    </w:rPr>
                    <w:t xml:space="preserve"> poids des véhicules et/ou poids maximum avec charge)</w:t>
                  </w:r>
                </w:p>
              </w:tc>
              <w:tc>
                <w:tcPr>
                  <w:tcW w:w="1275" w:type="dxa"/>
                  <w:tcBorders>
                    <w:left w:val="single" w:sz="4" w:space="0" w:color="000000"/>
                    <w:bottom w:val="single" w:sz="4" w:space="0" w:color="000000"/>
                  </w:tcBorders>
                </w:tcPr>
                <w:p>
                  <w:pPr>
                    <w:pStyle w:val="Contenudetableau"/>
                    <w:spacing w:lineRule="auto" w:line="240"/>
                    <w:rPr>
                      <w:rFonts w:ascii="Calibri" w:hAnsi="Calibri" w:eastAsia="Times New Roman" w:cs="Calibri" w:asciiTheme="minorHAnsi" w:cstheme="minorHAnsi" w:hAnsiTheme="minorHAnsi"/>
                      <w:lang w:eastAsia="fr-FR"/>
                    </w:rPr>
                  </w:pPr>
                  <w:r>
                    <w:rPr>
                      <w:rFonts w:eastAsia="Times New Roman" w:cs="Calibri" w:cstheme="minorHAnsi"/>
                      <w:lang w:eastAsia="fr-FR"/>
                    </w:rPr>
                    <w:t>Préciser le type de carburant</w:t>
                  </w:r>
                </w:p>
              </w:tc>
              <w:tc>
                <w:tcPr>
                  <w:tcW w:w="3547" w:type="dxa"/>
                  <w:tcBorders>
                    <w:left w:val="single" w:sz="4" w:space="0" w:color="000000"/>
                    <w:bottom w:val="single" w:sz="4" w:space="0" w:color="000000"/>
                  </w:tcBorders>
                </w:tcPr>
                <w:p>
                  <w:pPr>
                    <w:pStyle w:val="Standard"/>
                    <w:spacing w:lineRule="auto" w:line="240"/>
                    <w:ind w:left="280"/>
                    <w:rPr>
                      <w:rFonts w:ascii="Calibri" w:hAnsi="Calibri" w:eastAsia="Times New Roman" w:cs="Calibri" w:asciiTheme="minorHAnsi" w:cstheme="minorHAnsi" w:hAnsiTheme="minorHAnsi"/>
                      <w:lang w:eastAsia="fr-FR"/>
                    </w:rPr>
                  </w:pPr>
                  <w:r>
                    <w:rPr>
                      <w:rFonts w:eastAsia="Times New Roman" w:cs="Calibri" w:cstheme="minorHAnsi"/>
                      <w:lang w:eastAsia="fr-FR"/>
                    </w:rPr>
                    <w:t>kgCO2eq/tkm ou gCO2eq/tkm</w:t>
                  </w:r>
                </w:p>
                <w:p>
                  <w:pPr>
                    <w:pStyle w:val="Standard"/>
                    <w:spacing w:lineRule="auto" w:line="240"/>
                    <w:rPr>
                      <w:rFonts w:ascii="Calibri" w:hAnsi="Calibri" w:eastAsia="Times New Roman" w:cs="Calibri" w:asciiTheme="minorHAnsi" w:cstheme="minorHAnsi" w:hAnsiTheme="minorHAnsi"/>
                      <w:lang w:eastAsia="fr-FR"/>
                    </w:rPr>
                  </w:pPr>
                  <w:r>
                    <w:rPr>
                      <w:rFonts w:eastAsia="Times New Roman" w:cs="Calibri" w:cstheme="minorHAnsi"/>
                      <w:lang w:eastAsia="fr-FR"/>
                    </w:rPr>
                    <w:t>ou kgCO2eq/l</w:t>
                  </w:r>
                </w:p>
                <w:p>
                  <w:pPr>
                    <w:pStyle w:val="Standard"/>
                    <w:spacing w:lineRule="auto" w:line="240"/>
                    <w:rPr>
                      <w:rFonts w:ascii="Calibri" w:hAnsi="Calibri" w:eastAsia="Times New Roman" w:cs="Calibri" w:asciiTheme="minorHAnsi" w:cstheme="minorHAnsi" w:hAnsiTheme="minorHAnsi"/>
                      <w:lang w:eastAsia="fr-FR"/>
                    </w:rPr>
                  </w:pPr>
                  <w:r>
                    <w:rPr>
                      <w:rFonts w:eastAsia="Times New Roman" w:cs="Calibri" w:cstheme="minorHAnsi"/>
                      <w:lang w:eastAsia="fr-FR"/>
                    </w:rPr>
                    <w:t>ou KgCO2eq/kg</w:t>
                  </w:r>
                </w:p>
                <w:p>
                  <w:pPr>
                    <w:pStyle w:val="Standard"/>
                    <w:spacing w:lineRule="auto" w:line="240"/>
                    <w:rPr>
                      <w:rFonts w:ascii="Calibri" w:hAnsi="Calibri" w:eastAsia="Times New Roman" w:cs="Calibri" w:asciiTheme="minorHAnsi" w:cstheme="minorHAnsi" w:hAnsiTheme="minorHAnsi"/>
                      <w:lang w:eastAsia="fr-FR"/>
                    </w:rPr>
                  </w:pPr>
                  <w:r>
                    <w:rPr>
                      <w:rFonts w:eastAsia="Times New Roman" w:cs="Calibri" w:cstheme="minorHAnsi"/>
                      <w:lang w:eastAsia="fr-FR"/>
                    </w:rPr>
                    <w:t>ou KgCO2eq/KWh</w:t>
                  </w:r>
                </w:p>
                <w:p>
                  <w:pPr>
                    <w:pStyle w:val="Standard"/>
                    <w:spacing w:lineRule="auto" w:line="240"/>
                    <w:rPr>
                      <w:rFonts w:ascii="Calibri" w:hAnsi="Calibri" w:eastAsia="Times New Roman" w:cs="Calibri" w:asciiTheme="minorHAnsi" w:cstheme="minorHAnsi" w:hAnsiTheme="minorHAnsi"/>
                      <w:lang w:eastAsia="fr-FR"/>
                    </w:rPr>
                  </w:pPr>
                  <w:r>
                    <w:rPr>
                      <w:rFonts w:eastAsia="Times New Roman" w:cs="Calibri" w:cstheme="minorHAnsi"/>
                      <w:lang w:eastAsia="fr-FR"/>
                    </w:rPr>
                    <w:t>ou KgCO2eq/m^3</w:t>
                  </w:r>
                </w:p>
                <w:p>
                  <w:pPr>
                    <w:pStyle w:val="Normal"/>
                    <w:rPr>
                      <w:rFonts w:ascii="Calibri" w:hAnsi="Calibri" w:eastAsia="Marianne" w:cs="Calibri" w:asciiTheme="minorHAnsi" w:cstheme="minorHAnsi" w:hAnsiTheme="minorHAnsi"/>
                      <w:color w:val="000000"/>
                      <w:sz w:val="22"/>
                      <w:szCs w:val="22"/>
                    </w:rPr>
                  </w:pPr>
                  <w:r>
                    <w:rPr>
                      <w:rFonts w:eastAsia="Marianne" w:cs="Calibri" w:cstheme="minorHAnsi" w:ascii="Calibri" w:hAnsi="Calibri"/>
                      <w:color w:val="000000"/>
                      <w:sz w:val="22"/>
                      <w:szCs w:val="22"/>
                    </w:rPr>
                  </w:r>
                </w:p>
                <w:p>
                  <w:pPr>
                    <w:pStyle w:val="Normal"/>
                    <w:rPr>
                      <w:rFonts w:ascii="Calibri" w:hAnsi="Calibri" w:cs="Calibri" w:asciiTheme="minorHAnsi" w:cstheme="minorHAnsi" w:hAnsiTheme="minorHAnsi"/>
                      <w:sz w:val="22"/>
                      <w:szCs w:val="22"/>
                    </w:rPr>
                  </w:pPr>
                  <w:r>
                    <w:rPr>
                      <w:rFonts w:eastAsia="Marianne" w:cs="Calibri" w:ascii="Calibri" w:hAnsi="Calibri" w:asciiTheme="minorHAnsi" w:cstheme="minorHAnsi" w:hAnsiTheme="minorHAnsi"/>
                      <w:color w:val="000000"/>
                      <w:sz w:val="22"/>
                      <w:szCs w:val="22"/>
                    </w:rPr>
                    <w:t>Il est également possible de mesurer en gCO2eq pour l’ensemble des unités ;</w:t>
                  </w:r>
                </w:p>
                <w:p>
                  <w:pPr>
                    <w:pStyle w:val="Normal"/>
                    <w:rPr>
                      <w:rFonts w:ascii="Calibri" w:hAnsi="Calibri" w:eastAsia="Times New Roman" w:cs="Calibri" w:asciiTheme="minorHAnsi" w:cstheme="minorHAnsi" w:hAnsiTheme="minorHAnsi"/>
                      <w:sz w:val="22"/>
                      <w:szCs w:val="22"/>
                      <w:lang w:eastAsia="fr-FR"/>
                    </w:rPr>
                  </w:pPr>
                  <w:r>
                    <w:rPr>
                      <w:rFonts w:eastAsia="Marianne" w:cs="Calibri" w:ascii="Calibri" w:hAnsi="Calibri" w:asciiTheme="minorHAnsi" w:cstheme="minorHAnsi" w:hAnsiTheme="minorHAnsi"/>
                      <w:color w:val="000000"/>
                      <w:sz w:val="22"/>
                      <w:szCs w:val="22"/>
                    </w:rPr>
                    <w:t>exemple : gCO2eq/tkm</w:t>
                  </w:r>
                </w:p>
              </w:tc>
              <w:tc>
                <w:tcPr>
                  <w:tcW w:w="1421" w:type="dxa"/>
                  <w:tcBorders>
                    <w:left w:val="single" w:sz="4" w:space="0" w:color="000000"/>
                    <w:bottom w:val="single" w:sz="4" w:space="0" w:color="000000"/>
                  </w:tcBorders>
                </w:tcPr>
                <w:p>
                  <w:pPr>
                    <w:pStyle w:val="Standard"/>
                    <w:spacing w:lineRule="auto" w:line="240"/>
                    <w:rPr>
                      <w:rFonts w:ascii="Calibri" w:hAnsi="Calibri" w:eastAsia="Times New Roman" w:cs="Calibri" w:asciiTheme="minorHAnsi" w:cstheme="minorHAnsi" w:hAnsiTheme="minorHAnsi"/>
                      <w:lang w:eastAsia="fr-FR"/>
                    </w:rPr>
                  </w:pPr>
                  <w:r>
                    <w:rPr>
                      <w:rFonts w:eastAsia="Times New Roman" w:cs="Calibri" w:cstheme="minorHAnsi"/>
                      <w:lang w:eastAsia="fr-FR"/>
                    </w:rPr>
                    <w:t>[Kg/CO2eq]</w:t>
                  </w:r>
                </w:p>
                <w:p>
                  <w:pPr>
                    <w:pStyle w:val="Standard"/>
                    <w:spacing w:lineRule="auto" w:line="240"/>
                    <w:rPr>
                      <w:rFonts w:ascii="Calibri" w:hAnsi="Calibri" w:eastAsia="Times New Roman" w:cs="Calibri" w:asciiTheme="minorHAnsi" w:cstheme="minorHAnsi" w:hAnsiTheme="minorHAnsi"/>
                      <w:lang w:eastAsia="fr-FR"/>
                    </w:rPr>
                  </w:pPr>
                  <w:r>
                    <w:rPr>
                      <w:rFonts w:eastAsia="Times New Roman" w:cs="Calibri" w:cstheme="minorHAnsi"/>
                      <w:lang w:eastAsia="fr-FR"/>
                    </w:rPr>
                  </w:r>
                </w:p>
                <w:p>
                  <w:pPr>
                    <w:pStyle w:val="Normal"/>
                    <w:jc w:val="center"/>
                    <w:rPr>
                      <w:rFonts w:ascii="Calibri" w:hAnsi="Calibri" w:cs="Calibri" w:asciiTheme="minorHAnsi" w:cstheme="minorHAnsi" w:hAnsiTheme="minorHAnsi"/>
                      <w:sz w:val="22"/>
                      <w:szCs w:val="22"/>
                    </w:rPr>
                  </w:pPr>
                  <w:r>
                    <w:rPr>
                      <w:rFonts w:eastAsia="Marianne" w:cs="Calibri" w:ascii="Calibri" w:hAnsi="Calibri" w:asciiTheme="minorHAnsi" w:cstheme="minorHAnsi" w:hAnsiTheme="minorHAnsi"/>
                      <w:color w:val="000000"/>
                      <w:sz w:val="22"/>
                      <w:szCs w:val="22"/>
                    </w:rPr>
                    <w:t>Ou</w:t>
                  </w:r>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rPr>
                      <w:rFonts w:ascii="Calibri" w:hAnsi="Calibri" w:eastAsia="Times New Roman" w:cs="Calibri" w:asciiTheme="minorHAnsi" w:cstheme="minorHAnsi" w:hAnsiTheme="minorHAnsi"/>
                      <w:sz w:val="22"/>
                      <w:szCs w:val="22"/>
                      <w:lang w:eastAsia="fr-FR"/>
                    </w:rPr>
                  </w:pPr>
                  <w:r>
                    <w:rPr>
                      <w:rFonts w:eastAsia="Marianne" w:cs="Calibri" w:ascii="Calibri" w:hAnsi="Calibri" w:asciiTheme="minorHAnsi" w:cstheme="minorHAnsi" w:hAnsiTheme="minorHAnsi"/>
                      <w:color w:val="000000"/>
                      <w:sz w:val="22"/>
                      <w:szCs w:val="22"/>
                    </w:rPr>
                    <w:t>[gCO2eq]</w:t>
                  </w:r>
                </w:p>
              </w:tc>
              <w:tc>
                <w:tcPr>
                  <w:tcW w:w="2544" w:type="dxa"/>
                  <w:tcBorders>
                    <w:left w:val="single" w:sz="4" w:space="0" w:color="000000"/>
                    <w:bottom w:val="single" w:sz="4" w:space="0" w:color="000000"/>
                    <w:right w:val="single" w:sz="4" w:space="0" w:color="000000"/>
                  </w:tcBorders>
                </w:tcPr>
                <w:p>
                  <w:pPr>
                    <w:pStyle w:val="Standard"/>
                    <w:spacing w:lineRule="auto" w:line="240"/>
                    <w:ind w:left="284"/>
                    <w:rPr>
                      <w:rFonts w:ascii="Calibri" w:hAnsi="Calibri" w:eastAsia="Times New Roman" w:cs="Calibri" w:asciiTheme="minorHAnsi" w:cstheme="minorHAnsi" w:hAnsiTheme="minorHAnsi"/>
                      <w:lang w:eastAsia="fr-FR"/>
                    </w:rPr>
                  </w:pPr>
                  <w:r>
                    <w:rPr>
                      <w:rFonts w:eastAsia="Times New Roman" w:cs="Calibri" w:cstheme="minorHAnsi"/>
                      <w:lang w:eastAsia="fr-FR"/>
                    </w:rPr>
                    <w:t>[KgCO2eq/tkm]</w:t>
                  </w:r>
                </w:p>
                <w:p>
                  <w:pPr>
                    <w:pStyle w:val="Standard"/>
                    <w:spacing w:lineRule="auto" w:line="240"/>
                    <w:rPr>
                      <w:rFonts w:ascii="Calibri" w:hAnsi="Calibri" w:eastAsia="Times New Roman" w:cs="Calibri" w:asciiTheme="minorHAnsi" w:cstheme="minorHAnsi" w:hAnsiTheme="minorHAnsi"/>
                      <w:lang w:eastAsia="fr-FR"/>
                    </w:rPr>
                  </w:pPr>
                  <w:r>
                    <w:rPr>
                      <w:rFonts w:eastAsia="Times New Roman" w:cs="Calibri" w:cstheme="minorHAnsi"/>
                      <w:lang w:eastAsia="fr-FR"/>
                    </w:rPr>
                  </w:r>
                </w:p>
                <w:p>
                  <w:pPr>
                    <w:pStyle w:val="Standard"/>
                    <w:spacing w:lineRule="auto" w:line="240"/>
                    <w:rPr>
                      <w:rFonts w:ascii="Calibri" w:hAnsi="Calibri" w:eastAsia="Times New Roman" w:cs="Calibri" w:asciiTheme="minorHAnsi" w:cstheme="minorHAnsi" w:hAnsiTheme="minorHAnsi"/>
                      <w:lang w:eastAsia="fr-FR"/>
                    </w:rPr>
                  </w:pPr>
                  <w:r>
                    <w:rPr>
                      <w:rFonts w:eastAsia="Times New Roman" w:cs="Calibri" w:cstheme="minorHAnsi"/>
                      <w:lang w:eastAsia="fr-FR"/>
                    </w:rPr>
                    <w:t>ou [kgCO2eq/km]</w:t>
                  </w:r>
                </w:p>
                <w:p>
                  <w:pPr>
                    <w:pStyle w:val="Standard"/>
                    <w:spacing w:lineRule="auto" w:line="240"/>
                    <w:rPr>
                      <w:rFonts w:ascii="Calibri" w:hAnsi="Calibri" w:eastAsia="Times New Roman" w:cs="Calibri" w:asciiTheme="minorHAnsi" w:cstheme="minorHAnsi" w:hAnsiTheme="minorHAnsi"/>
                      <w:lang w:eastAsia="fr-FR"/>
                    </w:rPr>
                  </w:pPr>
                  <w:r>
                    <w:rPr>
                      <w:rFonts w:eastAsia="Times New Roman" w:cs="Calibri" w:cstheme="minorHAnsi"/>
                      <w:lang w:eastAsia="fr-FR"/>
                    </w:rPr>
                  </w:r>
                </w:p>
                <w:p>
                  <w:pPr>
                    <w:pStyle w:val="Normal"/>
                    <w:rPr>
                      <w:rFonts w:ascii="Calibri" w:hAnsi="Calibri" w:eastAsia="Marianne" w:cs="Calibri" w:asciiTheme="minorHAnsi" w:cstheme="minorHAnsi" w:hAnsiTheme="minorHAnsi"/>
                      <w:color w:val="000000"/>
                      <w:sz w:val="22"/>
                      <w:szCs w:val="22"/>
                    </w:rPr>
                  </w:pPr>
                  <w:r>
                    <w:rPr>
                      <w:rFonts w:eastAsia="Marianne" w:cs="Calibri" w:ascii="Calibri" w:hAnsi="Calibri" w:asciiTheme="minorHAnsi" w:cstheme="minorHAnsi" w:hAnsiTheme="minorHAnsi"/>
                      <w:color w:val="000000"/>
                      <w:sz w:val="22"/>
                      <w:szCs w:val="22"/>
                    </w:rPr>
                    <w:t>ou [gCO2eq/tkm]</w:t>
                  </w:r>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rPr>
                      <w:rFonts w:ascii="Calibri" w:hAnsi="Calibri" w:eastAsia="Times New Roman" w:cs="Calibri" w:asciiTheme="minorHAnsi" w:cstheme="minorHAnsi" w:hAnsiTheme="minorHAnsi"/>
                      <w:sz w:val="22"/>
                      <w:szCs w:val="22"/>
                      <w:lang w:eastAsia="fr-FR"/>
                    </w:rPr>
                  </w:pPr>
                  <w:r>
                    <w:rPr>
                      <w:rFonts w:eastAsia="Marianne" w:cs="Calibri" w:ascii="Calibri" w:hAnsi="Calibri" w:asciiTheme="minorHAnsi" w:cstheme="minorHAnsi" w:hAnsiTheme="minorHAnsi"/>
                      <w:color w:val="000000"/>
                      <w:sz w:val="22"/>
                      <w:szCs w:val="22"/>
                    </w:rPr>
                    <w:t>ou [gCO2eq/km]</w:t>
                  </w:r>
                </w:p>
              </w:tc>
            </w:tr>
            <w:tr>
              <w:trPr/>
              <w:tc>
                <w:tcPr>
                  <w:tcW w:w="1285" w:type="dxa"/>
                  <w:tcBorders>
                    <w:left w:val="single" w:sz="4" w:space="0" w:color="000000"/>
                    <w:bottom w:val="single" w:sz="4" w:space="0" w:color="000000"/>
                  </w:tcBorders>
                  <w:shd w:color="FFFFFF" w:fill="E0D1D9" w:val="clear"/>
                </w:tcPr>
                <w:p>
                  <w:pPr>
                    <w:pStyle w:val="Contenudetableau"/>
                    <w:rPr>
                      <w:rFonts w:ascii="Calibri" w:hAnsi="Calibri" w:eastAsia="Times New Roman" w:cs="Calibri" w:asciiTheme="minorHAnsi" w:cstheme="minorHAnsi" w:hAnsiTheme="minorHAnsi"/>
                      <w:lang w:eastAsia="fr-FR"/>
                    </w:rPr>
                  </w:pPr>
                  <w:r>
                    <w:rPr>
                      <w:rFonts w:eastAsia="Times New Roman" w:cs="Calibri" w:cstheme="minorHAnsi"/>
                      <w:lang w:eastAsia="fr-FR"/>
                    </w:rPr>
                    <w:t>Réponse</w:t>
                  </w:r>
                </w:p>
                <w:p>
                  <w:pPr>
                    <w:pStyle w:val="Contenudetableau"/>
                    <w:rPr>
                      <w:rFonts w:ascii="Calibri" w:hAnsi="Calibri" w:eastAsia="Times New Roman" w:cs="Calibri" w:asciiTheme="minorHAnsi" w:cstheme="minorHAnsi" w:hAnsiTheme="minorHAnsi"/>
                      <w:lang w:eastAsia="fr-FR"/>
                    </w:rPr>
                  </w:pPr>
                  <w:r>
                    <w:rPr>
                      <w:rFonts w:eastAsia="Times New Roman" w:cs="Calibri" w:cstheme="minorHAnsi"/>
                      <w:lang w:eastAsia="fr-FR"/>
                    </w:rPr>
                    <w:t>(oui / non)</w:t>
                  </w:r>
                </w:p>
              </w:tc>
              <w:tc>
                <w:tcPr>
                  <w:tcW w:w="1089" w:type="dxa"/>
                  <w:tcBorders>
                    <w:left w:val="single" w:sz="4" w:space="0" w:color="000000"/>
                    <w:bottom w:val="single" w:sz="4" w:space="0" w:color="000000"/>
                  </w:tcBorders>
                </w:tcPr>
                <w:p>
                  <w:pPr>
                    <w:pStyle w:val="Contenudetableau"/>
                    <w:spacing w:lineRule="auto" w:line="240"/>
                    <w:rPr>
                      <w:rFonts w:ascii="Calibri" w:hAnsi="Calibri" w:eastAsia="Times New Roman" w:cs="Calibri" w:asciiTheme="minorHAnsi" w:cstheme="minorHAnsi" w:hAnsiTheme="minorHAnsi"/>
                      <w:lang w:eastAsia="fr-FR"/>
                    </w:rPr>
                  </w:pPr>
                  <w:r>
                    <w:rPr>
                      <w:rFonts w:eastAsia="Times New Roman" w:cs="Calibri" w:cstheme="minorHAnsi"/>
                      <w:lang w:eastAsia="fr-FR"/>
                    </w:rPr>
                  </w:r>
                </w:p>
              </w:tc>
              <w:tc>
                <w:tcPr>
                  <w:tcW w:w="1298" w:type="dxa"/>
                  <w:tcBorders>
                    <w:left w:val="single" w:sz="4" w:space="0" w:color="000000"/>
                    <w:bottom w:val="single" w:sz="4" w:space="0" w:color="000000"/>
                  </w:tcBorders>
                </w:tcPr>
                <w:p>
                  <w:pPr>
                    <w:pStyle w:val="Contenudetableau"/>
                    <w:spacing w:lineRule="auto" w:line="240"/>
                    <w:rPr>
                      <w:rFonts w:ascii="Calibri" w:hAnsi="Calibri" w:eastAsia="Times New Roman" w:cs="Calibri" w:asciiTheme="minorHAnsi" w:cstheme="minorHAnsi" w:hAnsiTheme="minorHAnsi"/>
                      <w:lang w:eastAsia="fr-FR"/>
                    </w:rPr>
                  </w:pPr>
                  <w:r>
                    <w:rPr>
                      <w:rFonts w:eastAsia="Times New Roman" w:cs="Calibri" w:cstheme="minorHAnsi"/>
                      <w:lang w:eastAsia="fr-FR"/>
                    </w:rPr>
                  </w:r>
                </w:p>
              </w:tc>
              <w:tc>
                <w:tcPr>
                  <w:tcW w:w="1648" w:type="dxa"/>
                  <w:tcBorders>
                    <w:left w:val="single" w:sz="4" w:space="0" w:color="000000"/>
                    <w:bottom w:val="single" w:sz="4" w:space="0" w:color="000000"/>
                  </w:tcBorders>
                </w:tcPr>
                <w:p>
                  <w:pPr>
                    <w:pStyle w:val="Contenudetableau"/>
                    <w:spacing w:lineRule="auto" w:line="240"/>
                    <w:rPr>
                      <w:rFonts w:ascii="Calibri" w:hAnsi="Calibri" w:eastAsia="Times New Roman" w:cs="Calibri" w:asciiTheme="minorHAnsi" w:cstheme="minorHAnsi" w:hAnsiTheme="minorHAnsi"/>
                      <w:lang w:eastAsia="fr-FR"/>
                    </w:rPr>
                  </w:pPr>
                  <w:r>
                    <w:rPr>
                      <w:rFonts w:eastAsia="Times New Roman" w:cs="Calibri" w:cstheme="minorHAnsi"/>
                      <w:lang w:eastAsia="fr-FR"/>
                    </w:rPr>
                  </w:r>
                </w:p>
              </w:tc>
              <w:tc>
                <w:tcPr>
                  <w:tcW w:w="1275" w:type="dxa"/>
                  <w:tcBorders>
                    <w:left w:val="single" w:sz="4" w:space="0" w:color="000000"/>
                    <w:bottom w:val="single" w:sz="4" w:space="0" w:color="000000"/>
                  </w:tcBorders>
                </w:tcPr>
                <w:p>
                  <w:pPr>
                    <w:pStyle w:val="Contenudetableau"/>
                    <w:spacing w:lineRule="auto" w:line="240"/>
                    <w:rPr>
                      <w:rFonts w:ascii="Calibri" w:hAnsi="Calibri" w:eastAsia="Times New Roman" w:cs="Calibri" w:asciiTheme="minorHAnsi" w:cstheme="minorHAnsi" w:hAnsiTheme="minorHAnsi"/>
                      <w:lang w:eastAsia="fr-FR"/>
                    </w:rPr>
                  </w:pPr>
                  <w:r>
                    <w:rPr>
                      <w:rFonts w:eastAsia="Times New Roman" w:cs="Calibri" w:cstheme="minorHAnsi"/>
                      <w:lang w:eastAsia="fr-FR"/>
                    </w:rPr>
                  </w:r>
                </w:p>
              </w:tc>
              <w:tc>
                <w:tcPr>
                  <w:tcW w:w="3547" w:type="dxa"/>
                  <w:tcBorders>
                    <w:left w:val="single" w:sz="4" w:space="0" w:color="000000"/>
                    <w:bottom w:val="single" w:sz="4" w:space="0" w:color="000000"/>
                  </w:tcBorders>
                </w:tcPr>
                <w:p>
                  <w:pPr>
                    <w:pStyle w:val="Contenudetableau"/>
                    <w:spacing w:lineRule="auto" w:line="240"/>
                    <w:rPr>
                      <w:rFonts w:ascii="Calibri" w:hAnsi="Calibri" w:eastAsia="Times New Roman" w:cs="Calibri" w:asciiTheme="minorHAnsi" w:cstheme="minorHAnsi" w:hAnsiTheme="minorHAnsi"/>
                      <w:lang w:eastAsia="fr-FR"/>
                    </w:rPr>
                  </w:pPr>
                  <w:r>
                    <w:rPr>
                      <w:rFonts w:eastAsia="Times New Roman" w:cs="Calibri" w:cstheme="minorHAnsi"/>
                      <w:lang w:eastAsia="fr-FR"/>
                    </w:rPr>
                  </w:r>
                </w:p>
              </w:tc>
              <w:tc>
                <w:tcPr>
                  <w:tcW w:w="1421" w:type="dxa"/>
                  <w:tcBorders>
                    <w:left w:val="single" w:sz="4" w:space="0" w:color="000000"/>
                    <w:bottom w:val="single" w:sz="4" w:space="0" w:color="000000"/>
                  </w:tcBorders>
                </w:tcPr>
                <w:p>
                  <w:pPr>
                    <w:pStyle w:val="Contenudetableau"/>
                    <w:spacing w:lineRule="auto" w:line="240"/>
                    <w:rPr>
                      <w:rFonts w:ascii="Calibri" w:hAnsi="Calibri" w:eastAsia="Times New Roman" w:cs="Calibri" w:asciiTheme="minorHAnsi" w:cstheme="minorHAnsi" w:hAnsiTheme="minorHAnsi"/>
                      <w:lang w:eastAsia="fr-FR"/>
                    </w:rPr>
                  </w:pPr>
                  <w:r>
                    <w:rPr>
                      <w:rFonts w:eastAsia="Times New Roman" w:cs="Calibri" w:cstheme="minorHAnsi"/>
                      <w:lang w:eastAsia="fr-FR"/>
                    </w:rPr>
                  </w:r>
                </w:p>
              </w:tc>
              <w:tc>
                <w:tcPr>
                  <w:tcW w:w="2544" w:type="dxa"/>
                  <w:tcBorders>
                    <w:left w:val="single" w:sz="4" w:space="0" w:color="000000"/>
                    <w:bottom w:val="single" w:sz="4" w:space="0" w:color="000000"/>
                    <w:right w:val="single" w:sz="4" w:space="0" w:color="000000"/>
                  </w:tcBorders>
                </w:tcPr>
                <w:p>
                  <w:pPr>
                    <w:pStyle w:val="Contenudetableau"/>
                    <w:spacing w:lineRule="auto" w:line="240"/>
                    <w:rPr>
                      <w:rFonts w:ascii="Calibri" w:hAnsi="Calibri" w:eastAsia="Times New Roman" w:cs="Calibri" w:asciiTheme="minorHAnsi" w:cstheme="minorHAnsi" w:hAnsiTheme="minorHAnsi"/>
                      <w:lang w:eastAsia="fr-FR"/>
                    </w:rPr>
                  </w:pPr>
                  <w:r>
                    <w:rPr>
                      <w:rFonts w:eastAsia="Times New Roman" w:cs="Calibri" w:cstheme="minorHAnsi"/>
                      <w:lang w:eastAsia="fr-FR"/>
                    </w:rPr>
                  </w:r>
                </w:p>
              </w:tc>
            </w:tr>
            <w:tr>
              <w:trPr>
                <w:trHeight w:val="277" w:hRule="atLeast"/>
              </w:trPr>
              <w:tc>
                <w:tcPr>
                  <w:tcW w:w="1285" w:type="dxa"/>
                  <w:tcBorders>
                    <w:left w:val="single" w:sz="4" w:space="0" w:color="000000"/>
                    <w:bottom w:val="single" w:sz="4" w:space="0" w:color="000000"/>
                  </w:tcBorders>
                  <w:shd w:color="FFFFFF" w:fill="E0D1D9" w:val="clear"/>
                </w:tcPr>
                <w:p>
                  <w:pPr>
                    <w:pStyle w:val="Contenudetableau"/>
                    <w:rPr>
                      <w:rFonts w:ascii="Calibri" w:hAnsi="Calibri" w:eastAsia="Times New Roman" w:cs="Calibri" w:asciiTheme="minorHAnsi" w:cstheme="minorHAnsi" w:hAnsiTheme="minorHAnsi"/>
                      <w:lang w:eastAsia="fr-FR"/>
                    </w:rPr>
                  </w:pPr>
                  <w:r>
                    <w:rPr>
                      <w:rFonts w:eastAsia="Times New Roman" w:cs="Calibri" w:cstheme="minorHAnsi"/>
                      <w:lang w:eastAsia="fr-FR"/>
                    </w:rPr>
                    <w:t>Préciser l’unité utilisée</w:t>
                  </w:r>
                </w:p>
              </w:tc>
              <w:tc>
                <w:tcPr>
                  <w:tcW w:w="1089" w:type="dxa"/>
                  <w:tcBorders>
                    <w:left w:val="single" w:sz="4" w:space="0" w:color="000000"/>
                    <w:bottom w:val="single" w:sz="4" w:space="0" w:color="000000"/>
                  </w:tcBorders>
                  <w:shd w:color="000000" w:fill="000000" w:themeColor="text1" w:themeFill="text1" w:val="clear"/>
                </w:tcPr>
                <w:p>
                  <w:pPr>
                    <w:pStyle w:val="Contenudetableau"/>
                    <w:spacing w:lineRule="auto" w:line="240"/>
                    <w:rPr>
                      <w:rFonts w:ascii="Calibri" w:hAnsi="Calibri" w:eastAsia="Times New Roman" w:cs="Calibri" w:asciiTheme="minorHAnsi" w:cstheme="minorHAnsi" w:hAnsiTheme="minorHAnsi"/>
                      <w:lang w:eastAsia="fr-FR"/>
                    </w:rPr>
                  </w:pPr>
                  <w:r>
                    <w:rPr>
                      <w:rFonts w:eastAsia="Times New Roman" w:cs="Calibri" w:cstheme="minorHAnsi"/>
                      <w:lang w:eastAsia="fr-FR"/>
                    </w:rPr>
                  </w:r>
                </w:p>
              </w:tc>
              <w:tc>
                <w:tcPr>
                  <w:tcW w:w="1298" w:type="dxa"/>
                  <w:tcBorders>
                    <w:left w:val="single" w:sz="4" w:space="0" w:color="000000"/>
                    <w:bottom w:val="single" w:sz="4" w:space="0" w:color="000000"/>
                  </w:tcBorders>
                  <w:shd w:color="000000" w:fill="000000" w:themeColor="text1" w:themeFill="text1" w:val="clear"/>
                </w:tcPr>
                <w:p>
                  <w:pPr>
                    <w:pStyle w:val="Contenudetableau"/>
                    <w:spacing w:lineRule="auto" w:line="240"/>
                    <w:rPr>
                      <w:rFonts w:ascii="Calibri" w:hAnsi="Calibri" w:eastAsia="Times New Roman" w:cs="Calibri" w:asciiTheme="minorHAnsi" w:cstheme="minorHAnsi" w:hAnsiTheme="minorHAnsi"/>
                      <w:lang w:eastAsia="fr-FR"/>
                    </w:rPr>
                  </w:pPr>
                  <w:r>
                    <w:rPr>
                      <w:rFonts w:eastAsia="Times New Roman" w:cs="Calibri" w:cstheme="minorHAnsi"/>
                      <w:lang w:eastAsia="fr-FR"/>
                    </w:rPr>
                  </w:r>
                </w:p>
              </w:tc>
              <w:tc>
                <w:tcPr>
                  <w:tcW w:w="1648" w:type="dxa"/>
                  <w:tcBorders>
                    <w:left w:val="single" w:sz="4" w:space="0" w:color="000000"/>
                    <w:bottom w:val="single" w:sz="4" w:space="0" w:color="000000"/>
                  </w:tcBorders>
                  <w:shd w:color="000000" w:fill="000000" w:themeColor="text1" w:themeFill="text1" w:val="clear"/>
                </w:tcPr>
                <w:p>
                  <w:pPr>
                    <w:pStyle w:val="Contenudetableau"/>
                    <w:spacing w:lineRule="auto" w:line="240"/>
                    <w:rPr>
                      <w:rFonts w:ascii="Calibri" w:hAnsi="Calibri" w:eastAsia="Times New Roman" w:cs="Calibri" w:asciiTheme="minorHAnsi" w:cstheme="minorHAnsi" w:hAnsiTheme="minorHAnsi"/>
                      <w:lang w:eastAsia="fr-FR"/>
                    </w:rPr>
                  </w:pPr>
                  <w:r>
                    <w:rPr>
                      <w:rFonts w:eastAsia="Times New Roman" w:cs="Calibri" w:cstheme="minorHAnsi"/>
                      <w:lang w:eastAsia="fr-FR"/>
                    </w:rPr>
                  </w:r>
                </w:p>
              </w:tc>
              <w:tc>
                <w:tcPr>
                  <w:tcW w:w="1275" w:type="dxa"/>
                  <w:tcBorders>
                    <w:left w:val="single" w:sz="4" w:space="0" w:color="000000"/>
                    <w:bottom w:val="single" w:sz="4" w:space="0" w:color="000000"/>
                  </w:tcBorders>
                  <w:shd w:color="000000" w:fill="000000" w:themeColor="text1" w:themeFill="text1" w:val="clear"/>
                </w:tcPr>
                <w:p>
                  <w:pPr>
                    <w:pStyle w:val="Contenudetableau"/>
                    <w:spacing w:lineRule="auto" w:line="240"/>
                    <w:rPr>
                      <w:rFonts w:ascii="Calibri" w:hAnsi="Calibri" w:eastAsia="Times New Roman" w:cs="Calibri" w:asciiTheme="minorHAnsi" w:cstheme="minorHAnsi" w:hAnsiTheme="minorHAnsi"/>
                      <w:lang w:eastAsia="fr-FR"/>
                    </w:rPr>
                  </w:pPr>
                  <w:r>
                    <w:rPr>
                      <w:rFonts w:eastAsia="Times New Roman" w:cs="Calibri" w:cstheme="minorHAnsi"/>
                      <w:lang w:eastAsia="fr-FR"/>
                    </w:rPr>
                  </w:r>
                </w:p>
              </w:tc>
              <w:tc>
                <w:tcPr>
                  <w:tcW w:w="3547" w:type="dxa"/>
                  <w:tcBorders>
                    <w:left w:val="single" w:sz="4" w:space="0" w:color="000000"/>
                    <w:bottom w:val="single" w:sz="4" w:space="0" w:color="000000"/>
                  </w:tcBorders>
                </w:tcPr>
                <w:p>
                  <w:pPr>
                    <w:pStyle w:val="Contenudetableau"/>
                    <w:spacing w:lineRule="auto" w:line="240"/>
                    <w:rPr>
                      <w:rFonts w:ascii="Calibri" w:hAnsi="Calibri" w:eastAsia="Times New Roman" w:cs="Calibri" w:asciiTheme="minorHAnsi" w:cstheme="minorHAnsi" w:hAnsiTheme="minorHAnsi"/>
                      <w:lang w:eastAsia="fr-FR"/>
                    </w:rPr>
                  </w:pPr>
                  <w:r>
                    <w:rPr>
                      <w:rFonts w:eastAsia="Times New Roman" w:cs="Calibri" w:cstheme="minorHAnsi"/>
                      <w:lang w:eastAsia="fr-FR"/>
                    </w:rPr>
                  </w:r>
                </w:p>
              </w:tc>
              <w:tc>
                <w:tcPr>
                  <w:tcW w:w="1421" w:type="dxa"/>
                  <w:tcBorders>
                    <w:left w:val="single" w:sz="4" w:space="0" w:color="000000"/>
                    <w:bottom w:val="single" w:sz="4" w:space="0" w:color="000000"/>
                  </w:tcBorders>
                </w:tcPr>
                <w:p>
                  <w:pPr>
                    <w:pStyle w:val="Contenudetableau"/>
                    <w:spacing w:lineRule="auto" w:line="240"/>
                    <w:rPr>
                      <w:rFonts w:ascii="Calibri" w:hAnsi="Calibri" w:eastAsia="Times New Roman" w:cs="Calibri" w:asciiTheme="minorHAnsi" w:cstheme="minorHAnsi" w:hAnsiTheme="minorHAnsi"/>
                      <w:lang w:eastAsia="fr-FR"/>
                    </w:rPr>
                  </w:pPr>
                  <w:r>
                    <w:rPr>
                      <w:rFonts w:eastAsia="Times New Roman" w:cs="Calibri" w:cstheme="minorHAnsi"/>
                      <w:lang w:eastAsia="fr-FR"/>
                    </w:rPr>
                  </w:r>
                </w:p>
              </w:tc>
              <w:tc>
                <w:tcPr>
                  <w:tcW w:w="2544" w:type="dxa"/>
                  <w:tcBorders>
                    <w:left w:val="single" w:sz="4" w:space="0" w:color="000000"/>
                    <w:bottom w:val="single" w:sz="4" w:space="0" w:color="000000"/>
                    <w:right w:val="single" w:sz="4" w:space="0" w:color="000000"/>
                  </w:tcBorders>
                </w:tcPr>
                <w:p>
                  <w:pPr>
                    <w:pStyle w:val="Contenudetableau"/>
                    <w:spacing w:lineRule="auto" w:line="240"/>
                    <w:rPr>
                      <w:rFonts w:ascii="Calibri" w:hAnsi="Calibri" w:eastAsia="Times New Roman" w:cs="Calibri" w:asciiTheme="minorHAnsi" w:cstheme="minorHAnsi" w:hAnsiTheme="minorHAnsi"/>
                      <w:lang w:eastAsia="fr-FR"/>
                    </w:rPr>
                  </w:pPr>
                  <w:r>
                    <w:rPr>
                      <w:rFonts w:eastAsia="Times New Roman" w:cs="Calibri" w:cstheme="minorHAnsi"/>
                      <w:lang w:eastAsia="fr-FR"/>
                    </w:rPr>
                  </w:r>
                </w:p>
              </w:tc>
            </w:tr>
          </w:tbl>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tc>
      </w:tr>
      <w:tr>
        <w:trPr>
          <w:trHeight w:val="567" w:hRule="atLeast"/>
          <w:cantSplit w:val="true"/>
        </w:trPr>
        <w:tc>
          <w:tcPr>
            <w:tcW w:w="15954" w:type="dxa"/>
            <w:gridSpan w:val="2"/>
            <w:tcBorders>
              <w:left w:val="single" w:sz="12" w:space="0" w:color="000000"/>
              <w:bottom w:val="single" w:sz="4" w:space="0" w:color="000000"/>
              <w:right w:val="single" w:sz="4" w:space="0" w:color="000000"/>
            </w:tcBorders>
            <w:shd w:color="auto" w:fill="BC8BE9" w:val="clear"/>
            <w:vAlign w:val="center"/>
          </w:tcPr>
          <w:p>
            <w:pPr>
              <w:pStyle w:val="Standard"/>
              <w:spacing w:lineRule="auto" w:line="240"/>
              <w:jc w:val="center"/>
              <w:rPr>
                <w:rFonts w:ascii="Calibri" w:hAnsi="Calibri" w:cs="Calibri" w:asciiTheme="minorHAnsi" w:cstheme="minorHAnsi" w:hAnsiTheme="minorHAnsi"/>
              </w:rPr>
            </w:pPr>
            <w:r>
              <w:rPr>
                <w:rFonts w:cs="Calibri" w:cstheme="minorHAnsi"/>
                <w:b/>
                <w:bCs/>
              </w:rPr>
              <w:t xml:space="preserve">Sous-critère 2 : </w:t>
            </w:r>
            <w:r>
              <w:rPr>
                <w:rFonts w:cs="Calibri" w:cstheme="minorHAnsi"/>
                <w:b/>
                <w:bCs/>
                <w:color w:val="000000"/>
              </w:rPr>
              <w:t>Évaluation / certification de l’outil de mesure par un tiers indépendant - 2 points</w:t>
            </w:r>
          </w:p>
        </w:tc>
      </w:tr>
      <w:tr>
        <w:trPr>
          <w:trHeight w:val="567" w:hRule="atLeast"/>
          <w:cantSplit w:val="true"/>
        </w:trPr>
        <w:tc>
          <w:tcPr>
            <w:tcW w:w="1587" w:type="dxa"/>
            <w:tcBorders>
              <w:left w:val="single" w:sz="12" w:space="0" w:color="000000"/>
              <w:bottom w:val="single" w:sz="4" w:space="0" w:color="000000"/>
              <w:right w:val="single" w:sz="4" w:space="0" w:color="000000"/>
            </w:tcBorders>
            <w:shd w:color="auto" w:fill="DEC5F4" w:val="clear"/>
            <w:vAlign w:val="center"/>
          </w:tcPr>
          <w:p>
            <w:pPr>
              <w:pStyle w:val="Standard"/>
              <w:spacing w:lineRule="auto" w:line="240"/>
              <w:rPr>
                <w:rFonts w:ascii="Calibri" w:hAnsi="Calibri" w:eastAsia="Times New Roman" w:cs="Calibri" w:asciiTheme="minorHAnsi" w:cstheme="minorHAnsi" w:hAnsiTheme="minorHAnsi"/>
                <w:b/>
                <w:lang w:eastAsia="fr-FR"/>
              </w:rPr>
            </w:pPr>
            <w:r>
              <w:rPr>
                <w:rFonts w:eastAsia="Times New Roman" w:cs="Calibri" w:cstheme="minorHAnsi"/>
                <w:b/>
                <w:lang w:eastAsia="fr-FR"/>
              </w:rPr>
              <w:t>Demandes de l’acheteur</w:t>
            </w:r>
          </w:p>
          <w:p>
            <w:pPr>
              <w:pStyle w:val="Standard"/>
              <w:spacing w:lineRule="auto" w:line="240"/>
              <w:rPr>
                <w:rFonts w:ascii="Calibri" w:hAnsi="Calibri" w:eastAsia="Times New Roman" w:cs="Calibri" w:asciiTheme="minorHAnsi" w:cstheme="minorHAnsi" w:hAnsiTheme="minorHAnsi"/>
                <w:b/>
                <w:lang w:eastAsia="fr-FR"/>
              </w:rPr>
            </w:pPr>
            <w:r>
              <w:rPr>
                <w:rFonts w:eastAsia="Times New Roman" w:cs="Calibri" w:cstheme="minorHAnsi"/>
                <w:b/>
                <w:lang w:eastAsia="fr-FR"/>
              </w:rPr>
            </w:r>
          </w:p>
          <w:p>
            <w:pPr>
              <w:pStyle w:val="Standard"/>
              <w:spacing w:lineRule="auto" w:line="240"/>
              <w:rPr>
                <w:rFonts w:ascii="Calibri" w:hAnsi="Calibri" w:eastAsia="Times New Roman" w:cs="Calibri" w:asciiTheme="minorHAnsi" w:cstheme="minorHAnsi" w:hAnsiTheme="minorHAnsi"/>
                <w:b/>
                <w:lang w:eastAsia="fr-FR"/>
              </w:rPr>
            </w:pPr>
            <w:r>
              <w:rPr>
                <w:rFonts w:eastAsia="Times New Roman" w:cs="Calibri" w:cstheme="minorHAnsi"/>
                <w:b/>
                <w:lang w:eastAsia="fr-FR"/>
              </w:rPr>
              <w:t>(SC2)</w:t>
            </w:r>
          </w:p>
        </w:tc>
        <w:tc>
          <w:tcPr>
            <w:tcW w:w="14367" w:type="dxa"/>
            <w:tcBorders>
              <w:left w:val="single" w:sz="4" w:space="0" w:color="000000"/>
              <w:bottom w:val="single" w:sz="4" w:space="0" w:color="000000"/>
              <w:right w:val="single" w:sz="4" w:space="0" w:color="000000"/>
            </w:tcBorders>
            <w:shd w:color="auto" w:fill="D4C1D7" w:val="clear"/>
            <w:vAlign w:val="center"/>
          </w:tcPr>
          <w:p>
            <w:pPr>
              <w:pStyle w:val="Normal"/>
              <w:jc w:val="both"/>
              <w:rPr>
                <w:rFonts w:ascii="Calibri" w:hAnsi="Calibri" w:cs="Calibri" w:asciiTheme="minorHAnsi" w:cstheme="minorHAnsi" w:hAnsiTheme="minorHAnsi"/>
                <w:sz w:val="22"/>
                <w:szCs w:val="22"/>
              </w:rPr>
            </w:pPr>
            <w:r>
              <w:rPr>
                <w:rFonts w:eastAsia="Marianne" w:cs="Calibri" w:ascii="Calibri" w:hAnsi="Calibri" w:asciiTheme="minorHAnsi" w:cstheme="minorHAnsi" w:hAnsiTheme="minorHAnsi"/>
                <w:color w:val="000000"/>
                <w:sz w:val="22"/>
                <w:szCs w:val="22"/>
              </w:rPr>
              <w:t>Ce sous-critère porte sur la reconnaissance externe de l’outil utilisé et/ou de son fonctionnement. Il s’agit d’évaluer si l’outil a fait l’objet d’une évaluation rigoureuse ou d’une certification délivrée par un organisme tiers indépendant, garantissant la qualité, la robustesse méthodologique et la transparence des résultats fournis.</w:t>
            </w:r>
          </w:p>
          <w:p>
            <w:pPr>
              <w:pStyle w:val="Normal"/>
              <w:jc w:val="both"/>
              <w:rPr>
                <w:rFonts w:ascii="Calibri" w:hAnsi="Calibri" w:cs="Calibri" w:asciiTheme="minorHAnsi" w:cstheme="minorHAnsi" w:hAnsiTheme="minorHAnsi"/>
                <w:sz w:val="22"/>
                <w:szCs w:val="22"/>
              </w:rPr>
            </w:pPr>
            <w:r>
              <w:rPr>
                <w:rFonts w:eastAsia="Marianne" w:cs="Calibri" w:ascii="Calibri" w:hAnsi="Calibri" w:asciiTheme="minorHAnsi" w:cstheme="minorHAnsi" w:hAnsiTheme="minorHAnsi"/>
                <w:color w:val="000000"/>
                <w:sz w:val="22"/>
                <w:szCs w:val="22"/>
              </w:rPr>
              <w:t>L’offre comprend tout document permettant d’évaluer le sous-critère :</w:t>
            </w:r>
          </w:p>
          <w:p>
            <w:pPr>
              <w:pStyle w:val="ListParagraph"/>
              <w:numPr>
                <w:ilvl w:val="0"/>
                <w:numId w:val="11"/>
              </w:numPr>
              <w:spacing w:lineRule="auto" w:line="240"/>
              <w:ind w:hanging="357" w:left="709"/>
              <w:rPr>
                <w:rFonts w:ascii="Calibri" w:hAnsi="Calibri" w:cs="Calibri" w:asciiTheme="minorHAnsi" w:cstheme="minorHAnsi" w:hAnsiTheme="minorHAnsi"/>
              </w:rPr>
            </w:pPr>
            <w:r>
              <w:rPr>
                <w:rFonts w:eastAsia="Marianne" w:cs="Calibri" w:cstheme="minorHAnsi"/>
                <w:color w:val="000000"/>
              </w:rPr>
              <w:t>Présentation des preuves d’évaluation ou de certification par un organisme reconnu (ex : certification ISO 14083, vérification par un cabinet indépendant, label sectoriel).</w:t>
            </w:r>
          </w:p>
          <w:p>
            <w:pPr>
              <w:pStyle w:val="ListParagraph"/>
              <w:numPr>
                <w:ilvl w:val="0"/>
                <w:numId w:val="11"/>
              </w:numPr>
              <w:spacing w:lineRule="auto" w:line="240"/>
              <w:ind w:hanging="357" w:left="709"/>
              <w:rPr>
                <w:rFonts w:ascii="Calibri" w:hAnsi="Calibri" w:cs="Calibri" w:asciiTheme="minorHAnsi" w:cstheme="minorHAnsi" w:hAnsiTheme="minorHAnsi"/>
              </w:rPr>
            </w:pPr>
            <w:r>
              <w:rPr>
                <w:rFonts w:eastAsia="Marianne" w:cs="Calibri" w:cstheme="minorHAnsi"/>
                <w:color w:val="000000"/>
              </w:rPr>
              <w:t>Étendue et portée de l’évaluation (certification partielle ou complète de l’outil).</w:t>
            </w:r>
          </w:p>
          <w:p>
            <w:pPr>
              <w:pStyle w:val="ListParagraph"/>
              <w:numPr>
                <w:ilvl w:val="0"/>
                <w:numId w:val="11"/>
              </w:numPr>
              <w:spacing w:lineRule="auto" w:line="240"/>
              <w:ind w:hanging="357" w:left="709"/>
              <w:rPr>
                <w:rFonts w:ascii="Calibri" w:hAnsi="Calibri" w:eastAsia="Times New Roman" w:cs="Calibri" w:asciiTheme="minorHAnsi" w:cstheme="minorHAnsi" w:hAnsiTheme="minorHAnsi"/>
                <w:b/>
                <w:bCs/>
                <w:lang w:eastAsia="fr-FR"/>
              </w:rPr>
            </w:pPr>
            <w:r>
              <w:rPr>
                <w:rFonts w:eastAsia="Marianne" w:cs="Calibri" w:cstheme="minorHAnsi"/>
                <w:color w:val="000000"/>
              </w:rPr>
              <w:t>Actualité et validité de la certification ou de l’évaluation.</w:t>
            </w:r>
          </w:p>
        </w:tc>
      </w:tr>
      <w:tr>
        <w:trPr>
          <w:trHeight w:val="567" w:hRule="atLeast"/>
          <w:cantSplit w:val="true"/>
        </w:trPr>
        <w:tc>
          <w:tcPr>
            <w:tcW w:w="1587" w:type="dxa"/>
            <w:tcBorders>
              <w:top w:val="single" w:sz="4" w:space="0" w:color="000000"/>
              <w:left w:val="single" w:sz="12" w:space="0" w:color="000000"/>
              <w:bottom w:val="single" w:sz="12" w:space="0" w:color="000000"/>
              <w:right w:val="single" w:sz="4" w:space="0" w:color="000000"/>
            </w:tcBorders>
            <w:shd w:color="auto" w:fill="DEC5F4" w:val="clear"/>
            <w:vAlign w:val="center"/>
          </w:tcPr>
          <w:p>
            <w:pPr>
              <w:pStyle w:val="Standard"/>
              <w:spacing w:lineRule="auto" w:line="240"/>
              <w:rPr>
                <w:rFonts w:ascii="Calibri" w:hAnsi="Calibri" w:eastAsia="Times New Roman" w:cs="Calibri" w:asciiTheme="minorHAnsi" w:cstheme="minorHAnsi" w:hAnsiTheme="minorHAnsi"/>
                <w:b/>
                <w:lang w:eastAsia="fr-FR"/>
              </w:rPr>
            </w:pPr>
            <w:r>
              <w:rPr>
                <w:rFonts w:eastAsia="Times New Roman" w:cs="Calibri" w:cstheme="minorHAnsi"/>
                <w:b/>
                <w:lang w:eastAsia="fr-FR"/>
              </w:rPr>
              <w:t>Engagements du candidat</w:t>
            </w:r>
          </w:p>
        </w:tc>
        <w:tc>
          <w:tcPr>
            <w:tcW w:w="14367" w:type="dxa"/>
            <w:tcBorders>
              <w:top w:val="single" w:sz="4" w:space="0" w:color="000000"/>
              <w:left w:val="single" w:sz="4" w:space="0" w:color="000000"/>
              <w:bottom w:val="single" w:sz="12" w:space="0" w:color="000000"/>
              <w:right w:val="single" w:sz="4" w:space="0" w:color="000000"/>
            </w:tcBorders>
            <w:vAlign w:val="center"/>
          </w:tcPr>
          <w:p>
            <w:pPr>
              <w:pStyle w:val="Standard"/>
              <w:spacing w:lineRule="auto" w:line="240"/>
              <w:rPr>
                <w:rFonts w:ascii="Calibri" w:hAnsi="Calibri" w:eastAsia="Times New Roman" w:cs="Calibri" w:asciiTheme="minorHAnsi" w:cstheme="minorHAnsi" w:hAnsiTheme="minorHAnsi"/>
                <w:b/>
                <w:lang w:eastAsia="fr-FR"/>
              </w:rPr>
            </w:pPr>
            <w:r>
              <w:rPr>
                <w:rFonts w:eastAsia="Times New Roman" w:cs="Calibri" w:cstheme="minorHAnsi"/>
                <w:b/>
                <w:lang w:eastAsia="fr-FR"/>
              </w:rPr>
            </w:r>
          </w:p>
          <w:p>
            <w:pPr>
              <w:pStyle w:val="Standard"/>
              <w:spacing w:lineRule="auto" w:line="240"/>
              <w:rPr>
                <w:rFonts w:ascii="Calibri" w:hAnsi="Calibri" w:eastAsia="Times New Roman" w:cs="Calibri" w:asciiTheme="minorHAnsi" w:cstheme="minorHAnsi" w:hAnsiTheme="minorHAnsi"/>
                <w:b/>
                <w:lang w:eastAsia="fr-FR"/>
              </w:rPr>
            </w:pPr>
            <w:r>
              <w:rPr>
                <w:rFonts w:eastAsia="Times New Roman" w:cs="Calibri" w:cstheme="minorHAnsi"/>
                <w:b/>
                <w:lang w:eastAsia="fr-FR"/>
              </w:rPr>
            </w:r>
          </w:p>
        </w:tc>
      </w:tr>
    </w:tbl>
    <w:p>
      <w:pPr>
        <w:pStyle w:val="Standard"/>
        <w:rPr>
          <w:rFonts w:ascii="Calibri" w:hAnsi="Calibri" w:cs="Calibri" w:asciiTheme="minorHAnsi" w:cstheme="minorHAnsi" w:hAnsiTheme="minorHAnsi"/>
          <w:b/>
        </w:rPr>
      </w:pPr>
      <w:r>
        <w:rPr>
          <w:rFonts w:cs="Calibri" w:cstheme="minorHAnsi"/>
          <w:b/>
        </w:rPr>
      </w:r>
    </w:p>
    <w:sectPr>
      <w:headerReference w:type="even" r:id="rId2"/>
      <w:headerReference w:type="default" r:id="rId3"/>
      <w:headerReference w:type="first" r:id="rId4"/>
      <w:footerReference w:type="even" r:id="rId5"/>
      <w:footerReference w:type="default" r:id="rId6"/>
      <w:footerReference w:type="first" r:id="rId7"/>
      <w:type w:val="nextPage"/>
      <w:pgSz w:orient="landscape" w:w="16838" w:h="11906"/>
      <w:pgMar w:left="1417" w:right="1209" w:gutter="0" w:header="426" w:top="483" w:footer="708" w:bottom="765"/>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Marianne">
    <w:charset w:val="01"/>
    <w:family w:val="auto"/>
    <w:pitch w:val="default"/>
  </w:font>
  <w:font w:name="Arial">
    <w:charset w:val="01"/>
    <w:family w:val="auto"/>
    <w:pitch w:val="default"/>
  </w:font>
  <w:font w:name="Calibri">
    <w:charset w:val="01"/>
    <w:family w:val="auto"/>
    <w:pitch w:val="default"/>
  </w:font>
  <w:font w:name="Courier New">
    <w:charset w:val="01"/>
    <w:family w:val="auto"/>
    <w:pitch w:val="default"/>
  </w:font>
  <w:font w:name="Wingdings">
    <w:charset w:val="01"/>
    <w:family w:val="auto"/>
    <w:pitch w:val="default"/>
  </w:font>
  <w:font w:name="Symbol">
    <w:charset w:val="01"/>
    <w:family w:val="auto"/>
    <w:pitch w:val="default"/>
  </w:font>
  <w:font w:name="Times New Roman">
    <w:charset w:val="01"/>
    <w:family w:val="auto"/>
    <w:pitch w:val="default"/>
  </w:font>
  <w:font w:name="Cambria">
    <w:charset w:val="01"/>
    <w:family w:val="auto"/>
    <w:pitch w:val="default"/>
  </w:font>
  <w:font w:name="Tahoma">
    <w:charset w:val="01"/>
    <w:family w:val="auto"/>
    <w:pitch w:val="default"/>
  </w:font>
  <w:font w:name="OpenSymbol">
    <w:altName w:val="Arial Unicode MS"/>
    <w:charset w:val="01"/>
    <w:family w:val="auto"/>
    <w:pitch w:val="default"/>
  </w:font>
  <w:font w:name="Courier New">
    <w:charset w:val="01"/>
    <w:family w:val="modern"/>
    <w:pitch w:val="fixed"/>
  </w:font>
  <w:font w:name="Wingdings">
    <w:charset w:val="02"/>
    <w:family w:val="auto"/>
    <w:pitch w:val="variable"/>
  </w:font>
  <w:font w:name="Arial">
    <w:charset w:val="01"/>
    <w:family w:val="swiss"/>
    <w:pitch w:val="variable"/>
  </w:font>
  <w:font w:name="Calibri">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pPr>
    <w:r>
      <w:rPr/>
      <w:t xml:space="preserve">Page </w:t>
    </w:r>
    <w:r>
      <w:rPr/>
      <w:fldChar w:fldCharType="begin"/>
    </w:r>
    <w:r>
      <w:rPr/>
      <w:instrText xml:space="preserve"> PAGE </w:instrText>
    </w:r>
    <w:r>
      <w:rPr/>
      <w:fldChar w:fldCharType="separate"/>
    </w:r>
    <w:r>
      <w:rPr/>
      <w:t>3</w:t>
    </w:r>
    <w:r>
      <w:rPr/>
      <w:fldChar w:fldCharType="end"/>
    </w:r>
    <w:r>
      <w:rPr/>
      <w:t xml:space="preserve"> sur </w:t>
    </w:r>
    <w:r>
      <w:rPr/>
      <w:fldChar w:fldCharType="begin"/>
    </w:r>
    <w:r>
      <w:rPr/>
      <w:instrText xml:space="preserve"> NUMPAGES </w:instrText>
    </w:r>
    <w:r>
      <w:rPr/>
      <w:fldChar w:fldCharType="separate"/>
    </w:r>
    <w:r>
      <w:rPr/>
      <w:t>6</w:t>
    </w:r>
    <w:r>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pPr>
    <w:r>
      <w:rPr/>
      <w:t xml:space="preserve">Page </w:t>
    </w:r>
    <w:r>
      <w:rPr/>
      <w:fldChar w:fldCharType="begin"/>
    </w:r>
    <w:r>
      <w:rPr/>
      <w:instrText xml:space="preserve"> PAGE </w:instrText>
    </w:r>
    <w:r>
      <w:rPr/>
      <w:fldChar w:fldCharType="separate"/>
    </w:r>
    <w:r>
      <w:rPr/>
      <w:t>3</w:t>
    </w:r>
    <w:r>
      <w:rPr/>
      <w:fldChar w:fldCharType="end"/>
    </w:r>
    <w:r>
      <w:rPr/>
      <w:t xml:space="preserve"> sur </w:t>
    </w:r>
    <w:r>
      <w:rPr/>
      <w:fldChar w:fldCharType="begin"/>
    </w:r>
    <w:r>
      <w:rPr/>
      <w:instrText xml:space="preserve"> NUMPAGES </w:instrText>
    </w:r>
    <w:r>
      <w:rPr/>
      <w:fldChar w:fldCharType="separate"/>
    </w:r>
    <w:r>
      <w:rPr/>
      <w:t>6</w:t>
    </w:r>
    <w:r>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Titre1"/>
      <w:spacing w:before="240" w:after="120"/>
      <w:jc w:val="center"/>
      <w:rPr/>
    </w:pPr>
    <w:r>
      <w:rPr>
        <w:sz w:val="32"/>
        <w:szCs w:val="32"/>
      </w:rPr>
      <w:t>CADRE DE RÉPONSE TECHNIQUE LOT 2</w: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Titre1"/>
      <w:spacing w:before="240" w:after="120"/>
      <w:jc w:val="center"/>
      <w:rPr/>
    </w:pPr>
    <w:r>
      <w:rPr>
        <w:sz w:val="32"/>
        <w:szCs w:val="32"/>
      </w:rPr>
      <w:t>CADRE DE RÉPONSE TECHNIQUE LOT 2</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isLgl/>
      <w:numFmt w:val="bullet"/>
      <w:lvlText w:val=""/>
      <w:lvlJc w:val="left"/>
      <w:pPr>
        <w:tabs>
          <w:tab w:val="num" w:pos="0"/>
        </w:tabs>
        <w:ind w:left="720" w:hanging="360"/>
      </w:pPr>
      <w:rPr>
        <w:rFonts w:ascii="Symbol" w:hAnsi="Symbol" w:cs="Symbol" w:hint="default"/>
      </w:rPr>
    </w:lvl>
    <w:lvl w:ilvl="1">
      <w:start w:val="0"/>
      <w:isLgl/>
      <w:numFmt w:val="bullet"/>
      <w:lvlText w:val="o"/>
      <w:lvlJc w:val="left"/>
      <w:pPr>
        <w:tabs>
          <w:tab w:val="num" w:pos="0"/>
        </w:tabs>
        <w:ind w:left="1440" w:hanging="360"/>
      </w:pPr>
      <w:rPr>
        <w:rFonts w:ascii="Courier New" w:hAnsi="Courier New" w:cs="Courier New" w:hint="default"/>
      </w:rPr>
    </w:lvl>
    <w:lvl w:ilvl="2">
      <w:start w:val="0"/>
      <w:isLgl/>
      <w:numFmt w:val="bullet"/>
      <w:lvlText w:val=""/>
      <w:lvlJc w:val="left"/>
      <w:pPr>
        <w:tabs>
          <w:tab w:val="num" w:pos="0"/>
        </w:tabs>
        <w:ind w:left="2160" w:hanging="360"/>
      </w:pPr>
      <w:rPr>
        <w:rFonts w:ascii="Wingdings" w:hAnsi="Wingdings" w:cs="Wingdings" w:hint="default"/>
      </w:rPr>
    </w:lvl>
    <w:lvl w:ilvl="3">
      <w:start w:val="0"/>
      <w:isLgl/>
      <w:numFmt w:val="bullet"/>
      <w:lvlText w:val=""/>
      <w:lvlJc w:val="left"/>
      <w:pPr>
        <w:tabs>
          <w:tab w:val="num" w:pos="0"/>
        </w:tabs>
        <w:ind w:left="2880" w:hanging="360"/>
      </w:pPr>
      <w:rPr>
        <w:rFonts w:ascii="Symbol" w:hAnsi="Symbol" w:cs="Symbol" w:hint="default"/>
      </w:rPr>
    </w:lvl>
    <w:lvl w:ilvl="4">
      <w:start w:val="0"/>
      <w:isLgl/>
      <w:numFmt w:val="bullet"/>
      <w:lvlText w:val="o"/>
      <w:lvlJc w:val="left"/>
      <w:pPr>
        <w:tabs>
          <w:tab w:val="num" w:pos="0"/>
        </w:tabs>
        <w:ind w:left="3600" w:hanging="360"/>
      </w:pPr>
      <w:rPr>
        <w:rFonts w:ascii="Courier New" w:hAnsi="Courier New" w:cs="Courier New" w:hint="default"/>
      </w:rPr>
    </w:lvl>
    <w:lvl w:ilvl="5">
      <w:start w:val="0"/>
      <w:isLgl/>
      <w:numFmt w:val="bullet"/>
      <w:lvlText w:val=""/>
      <w:lvlJc w:val="left"/>
      <w:pPr>
        <w:tabs>
          <w:tab w:val="num" w:pos="0"/>
        </w:tabs>
        <w:ind w:left="4320" w:hanging="360"/>
      </w:pPr>
      <w:rPr>
        <w:rFonts w:ascii="Wingdings" w:hAnsi="Wingdings" w:cs="Wingdings" w:hint="default"/>
      </w:rPr>
    </w:lvl>
    <w:lvl w:ilvl="6">
      <w:start w:val="0"/>
      <w:isLgl/>
      <w:numFmt w:val="bullet"/>
      <w:lvlText w:val=""/>
      <w:lvlJc w:val="left"/>
      <w:pPr>
        <w:tabs>
          <w:tab w:val="num" w:pos="0"/>
        </w:tabs>
        <w:ind w:left="5040" w:hanging="360"/>
      </w:pPr>
      <w:rPr>
        <w:rFonts w:ascii="Symbol" w:hAnsi="Symbol" w:cs="Symbol" w:hint="default"/>
      </w:rPr>
    </w:lvl>
    <w:lvl w:ilvl="7">
      <w:start w:val="0"/>
      <w:isLgl/>
      <w:numFmt w:val="bullet"/>
      <w:lvlText w:val="o"/>
      <w:lvlJc w:val="left"/>
      <w:pPr>
        <w:tabs>
          <w:tab w:val="num" w:pos="0"/>
        </w:tabs>
        <w:ind w:left="5760" w:hanging="360"/>
      </w:pPr>
      <w:rPr>
        <w:rFonts w:ascii="Courier New" w:hAnsi="Courier New" w:cs="Courier New" w:hint="default"/>
      </w:rPr>
    </w:lvl>
    <w:lvl w:ilvl="8">
      <w:start w:val="0"/>
      <w:isLgl/>
      <w:numFmt w:val="bullet"/>
      <w:lvlText w:val=""/>
      <w:lvlJc w:val="left"/>
      <w:pPr>
        <w:tabs>
          <w:tab w:val="num" w:pos="0"/>
        </w:tabs>
        <w:ind w:left="6480" w:hanging="360"/>
      </w:pPr>
      <w:rPr>
        <w:rFonts w:ascii="Wingdings" w:hAnsi="Wingdings" w:cs="Wingdings" w:hint="default"/>
      </w:rPr>
    </w:lvl>
  </w:abstractNum>
  <w:abstractNum w:abstractNumId="2">
    <w:lvl w:ilvl="0">
      <w:start w:val="1"/>
      <w:isLgl/>
      <w:numFmt w:val="bullet"/>
      <w:lvlText w:val="–"/>
      <w:lvlJc w:val="left"/>
      <w:pPr>
        <w:tabs>
          <w:tab w:val="num" w:pos="0"/>
        </w:tabs>
        <w:ind w:left="709" w:hanging="360"/>
      </w:pPr>
      <w:rPr>
        <w:rFonts w:ascii="Arial" w:hAnsi="Arial" w:cs="Arial" w:hint="default"/>
      </w:rPr>
    </w:lvl>
    <w:lvl w:ilvl="1">
      <w:start w:val="1"/>
      <w:isLgl/>
      <w:numFmt w:val="bullet"/>
      <w:lvlText w:val="o"/>
      <w:lvlJc w:val="left"/>
      <w:pPr>
        <w:tabs>
          <w:tab w:val="num" w:pos="0"/>
        </w:tabs>
        <w:ind w:left="1429" w:hanging="360"/>
      </w:pPr>
      <w:rPr>
        <w:rFonts w:ascii="Courier New" w:hAnsi="Courier New" w:cs="Courier New" w:hint="default"/>
      </w:rPr>
    </w:lvl>
    <w:lvl w:ilvl="2">
      <w:start w:val="1"/>
      <w:isLgl/>
      <w:numFmt w:val="bullet"/>
      <w:lvlText w:val="§"/>
      <w:lvlJc w:val="left"/>
      <w:pPr>
        <w:tabs>
          <w:tab w:val="num" w:pos="0"/>
        </w:tabs>
        <w:ind w:left="2149" w:hanging="360"/>
      </w:pPr>
      <w:rPr>
        <w:rFonts w:ascii="Wingdings" w:hAnsi="Wingdings" w:cs="Wingdings" w:hint="default"/>
      </w:rPr>
    </w:lvl>
    <w:lvl w:ilvl="3">
      <w:start w:val="1"/>
      <w:isLgl/>
      <w:numFmt w:val="bullet"/>
      <w:lvlText w:val="·"/>
      <w:lvlJc w:val="left"/>
      <w:pPr>
        <w:tabs>
          <w:tab w:val="num" w:pos="0"/>
        </w:tabs>
        <w:ind w:left="2869" w:hanging="360"/>
      </w:pPr>
      <w:rPr>
        <w:rFonts w:ascii="Symbol" w:hAnsi="Symbol" w:cs="Symbol" w:hint="default"/>
      </w:rPr>
    </w:lvl>
    <w:lvl w:ilvl="4">
      <w:start w:val="1"/>
      <w:isLgl/>
      <w:numFmt w:val="bullet"/>
      <w:lvlText w:val="o"/>
      <w:lvlJc w:val="left"/>
      <w:pPr>
        <w:tabs>
          <w:tab w:val="num" w:pos="0"/>
        </w:tabs>
        <w:ind w:left="3589" w:hanging="360"/>
      </w:pPr>
      <w:rPr>
        <w:rFonts w:ascii="Courier New" w:hAnsi="Courier New" w:cs="Courier New" w:hint="default"/>
      </w:rPr>
    </w:lvl>
    <w:lvl w:ilvl="5">
      <w:start w:val="1"/>
      <w:isLgl/>
      <w:numFmt w:val="bullet"/>
      <w:lvlText w:val="§"/>
      <w:lvlJc w:val="left"/>
      <w:pPr>
        <w:tabs>
          <w:tab w:val="num" w:pos="0"/>
        </w:tabs>
        <w:ind w:left="4309" w:hanging="360"/>
      </w:pPr>
      <w:rPr>
        <w:rFonts w:ascii="Wingdings" w:hAnsi="Wingdings" w:cs="Wingdings" w:hint="default"/>
      </w:rPr>
    </w:lvl>
    <w:lvl w:ilvl="6">
      <w:start w:val="1"/>
      <w:isLgl/>
      <w:numFmt w:val="bullet"/>
      <w:lvlText w:val="·"/>
      <w:lvlJc w:val="left"/>
      <w:pPr>
        <w:tabs>
          <w:tab w:val="num" w:pos="0"/>
        </w:tabs>
        <w:ind w:left="5029" w:hanging="360"/>
      </w:pPr>
      <w:rPr>
        <w:rFonts w:ascii="Symbol" w:hAnsi="Symbol" w:cs="Symbol" w:hint="default"/>
      </w:rPr>
    </w:lvl>
    <w:lvl w:ilvl="7">
      <w:start w:val="1"/>
      <w:isLgl/>
      <w:numFmt w:val="bullet"/>
      <w:lvlText w:val="o"/>
      <w:lvlJc w:val="left"/>
      <w:pPr>
        <w:tabs>
          <w:tab w:val="num" w:pos="0"/>
        </w:tabs>
        <w:ind w:left="5749" w:hanging="360"/>
      </w:pPr>
      <w:rPr>
        <w:rFonts w:ascii="Courier New" w:hAnsi="Courier New" w:cs="Courier New" w:hint="default"/>
      </w:rPr>
    </w:lvl>
    <w:lvl w:ilvl="8">
      <w:start w:val="1"/>
      <w:isLgl/>
      <w:numFmt w:val="bullet"/>
      <w:lvlText w:val="§"/>
      <w:lvlJc w:val="left"/>
      <w:pPr>
        <w:tabs>
          <w:tab w:val="num" w:pos="0"/>
        </w:tabs>
        <w:ind w:left="6469" w:hanging="360"/>
      </w:pPr>
      <w:rPr>
        <w:rFonts w:ascii="Wingdings" w:hAnsi="Wingdings" w:cs="Wingdings" w:hint="default"/>
      </w:rPr>
    </w:lvl>
  </w:abstractNum>
  <w:abstractNum w:abstractNumId="3">
    <w:lvl w:ilvl="0">
      <w:isLgl/>
      <w:numFmt w:val="bullet"/>
      <w:lvlText w:val="-"/>
      <w:lvlJc w:val="left"/>
      <w:pPr>
        <w:tabs>
          <w:tab w:val="num" w:pos="0"/>
        </w:tabs>
        <w:ind w:left="720" w:hanging="360"/>
      </w:pPr>
      <w:rPr>
        <w:rFonts w:ascii="Calibri" w:hAnsi="Calibri" w:cs="Calibri" w:hint="default"/>
      </w:rPr>
    </w:lvl>
    <w:lvl w:ilvl="1">
      <w:start w:val="0"/>
      <w:isLgl/>
      <w:numFmt w:val="bullet"/>
      <w:lvlText w:val="o"/>
      <w:lvlJc w:val="left"/>
      <w:pPr>
        <w:tabs>
          <w:tab w:val="num" w:pos="0"/>
        </w:tabs>
        <w:ind w:left="1440" w:hanging="360"/>
      </w:pPr>
      <w:rPr>
        <w:rFonts w:ascii="Courier New" w:hAnsi="Courier New" w:cs="Courier New" w:hint="default"/>
      </w:rPr>
    </w:lvl>
    <w:lvl w:ilvl="2">
      <w:start w:val="0"/>
      <w:isLgl/>
      <w:numFmt w:val="bullet"/>
      <w:lvlText w:val=""/>
      <w:lvlJc w:val="left"/>
      <w:pPr>
        <w:tabs>
          <w:tab w:val="num" w:pos="0"/>
        </w:tabs>
        <w:ind w:left="2160" w:hanging="360"/>
      </w:pPr>
      <w:rPr>
        <w:rFonts w:ascii="Wingdings" w:hAnsi="Wingdings" w:cs="Wingdings" w:hint="default"/>
      </w:rPr>
    </w:lvl>
    <w:lvl w:ilvl="3">
      <w:start w:val="0"/>
      <w:isLgl/>
      <w:numFmt w:val="bullet"/>
      <w:lvlText w:val=""/>
      <w:lvlJc w:val="left"/>
      <w:pPr>
        <w:tabs>
          <w:tab w:val="num" w:pos="0"/>
        </w:tabs>
        <w:ind w:left="2880" w:hanging="360"/>
      </w:pPr>
      <w:rPr>
        <w:rFonts w:ascii="Symbol" w:hAnsi="Symbol" w:cs="Symbol" w:hint="default"/>
      </w:rPr>
    </w:lvl>
    <w:lvl w:ilvl="4">
      <w:start w:val="0"/>
      <w:isLgl/>
      <w:numFmt w:val="bullet"/>
      <w:lvlText w:val="o"/>
      <w:lvlJc w:val="left"/>
      <w:pPr>
        <w:tabs>
          <w:tab w:val="num" w:pos="0"/>
        </w:tabs>
        <w:ind w:left="3600" w:hanging="360"/>
      </w:pPr>
      <w:rPr>
        <w:rFonts w:ascii="Courier New" w:hAnsi="Courier New" w:cs="Courier New" w:hint="default"/>
      </w:rPr>
    </w:lvl>
    <w:lvl w:ilvl="5">
      <w:start w:val="0"/>
      <w:isLgl/>
      <w:numFmt w:val="bullet"/>
      <w:lvlText w:val=""/>
      <w:lvlJc w:val="left"/>
      <w:pPr>
        <w:tabs>
          <w:tab w:val="num" w:pos="0"/>
        </w:tabs>
        <w:ind w:left="4320" w:hanging="360"/>
      </w:pPr>
      <w:rPr>
        <w:rFonts w:ascii="Wingdings" w:hAnsi="Wingdings" w:cs="Wingdings" w:hint="default"/>
      </w:rPr>
    </w:lvl>
    <w:lvl w:ilvl="6">
      <w:start w:val="0"/>
      <w:isLgl/>
      <w:numFmt w:val="bullet"/>
      <w:lvlText w:val=""/>
      <w:lvlJc w:val="left"/>
      <w:pPr>
        <w:tabs>
          <w:tab w:val="num" w:pos="0"/>
        </w:tabs>
        <w:ind w:left="5040" w:hanging="360"/>
      </w:pPr>
      <w:rPr>
        <w:rFonts w:ascii="Symbol" w:hAnsi="Symbol" w:cs="Symbol" w:hint="default"/>
      </w:rPr>
    </w:lvl>
    <w:lvl w:ilvl="7">
      <w:start w:val="0"/>
      <w:isLgl/>
      <w:numFmt w:val="bullet"/>
      <w:lvlText w:val="o"/>
      <w:lvlJc w:val="left"/>
      <w:pPr>
        <w:tabs>
          <w:tab w:val="num" w:pos="0"/>
        </w:tabs>
        <w:ind w:left="5760" w:hanging="360"/>
      </w:pPr>
      <w:rPr>
        <w:rFonts w:ascii="Courier New" w:hAnsi="Courier New" w:cs="Courier New" w:hint="default"/>
      </w:rPr>
    </w:lvl>
    <w:lvl w:ilvl="8">
      <w:start w:val="0"/>
      <w:isLgl/>
      <w:numFmt w:val="bullet"/>
      <w:lvlText w:val=""/>
      <w:lvlJc w:val="left"/>
      <w:pPr>
        <w:tabs>
          <w:tab w:val="num" w:pos="0"/>
        </w:tabs>
        <w:ind w:left="6480" w:hanging="360"/>
      </w:pPr>
      <w:rPr>
        <w:rFonts w:ascii="Wingdings" w:hAnsi="Wingdings" w:cs="Wingdings" w:hint="default"/>
      </w:rPr>
    </w:lvl>
  </w:abstractNum>
  <w:abstractNum w:abstractNumId="4">
    <w:lvl w:ilvl="0">
      <w:isLgl/>
      <w:numFmt w:val="bullet"/>
      <w:lvlText w:val="-"/>
      <w:lvlJc w:val="left"/>
      <w:pPr>
        <w:tabs>
          <w:tab w:val="num" w:pos="0"/>
        </w:tabs>
        <w:ind w:left="720" w:hanging="360"/>
      </w:pPr>
      <w:rPr>
        <w:rFonts w:ascii="Calibri" w:hAnsi="Calibri" w:cs="Calibri" w:hint="default"/>
      </w:rPr>
    </w:lvl>
    <w:lvl w:ilvl="1">
      <w:start w:val="0"/>
      <w:isLgl/>
      <w:numFmt w:val="bullet"/>
      <w:lvlText w:val="o"/>
      <w:lvlJc w:val="left"/>
      <w:pPr>
        <w:tabs>
          <w:tab w:val="num" w:pos="0"/>
        </w:tabs>
        <w:ind w:left="1440" w:hanging="360"/>
      </w:pPr>
      <w:rPr>
        <w:rFonts w:ascii="Courier New" w:hAnsi="Courier New" w:cs="Courier New" w:hint="default"/>
      </w:rPr>
    </w:lvl>
    <w:lvl w:ilvl="2">
      <w:start w:val="0"/>
      <w:isLgl/>
      <w:numFmt w:val="bullet"/>
      <w:lvlText w:val=""/>
      <w:lvlJc w:val="left"/>
      <w:pPr>
        <w:tabs>
          <w:tab w:val="num" w:pos="0"/>
        </w:tabs>
        <w:ind w:left="2160" w:hanging="360"/>
      </w:pPr>
      <w:rPr>
        <w:rFonts w:ascii="Wingdings" w:hAnsi="Wingdings" w:cs="Wingdings" w:hint="default"/>
      </w:rPr>
    </w:lvl>
    <w:lvl w:ilvl="3">
      <w:start w:val="0"/>
      <w:isLgl/>
      <w:numFmt w:val="bullet"/>
      <w:lvlText w:val=""/>
      <w:lvlJc w:val="left"/>
      <w:pPr>
        <w:tabs>
          <w:tab w:val="num" w:pos="0"/>
        </w:tabs>
        <w:ind w:left="2880" w:hanging="360"/>
      </w:pPr>
      <w:rPr>
        <w:rFonts w:ascii="Symbol" w:hAnsi="Symbol" w:cs="Symbol" w:hint="default"/>
      </w:rPr>
    </w:lvl>
    <w:lvl w:ilvl="4">
      <w:start w:val="0"/>
      <w:isLgl/>
      <w:numFmt w:val="bullet"/>
      <w:lvlText w:val="o"/>
      <w:lvlJc w:val="left"/>
      <w:pPr>
        <w:tabs>
          <w:tab w:val="num" w:pos="0"/>
        </w:tabs>
        <w:ind w:left="3600" w:hanging="360"/>
      </w:pPr>
      <w:rPr>
        <w:rFonts w:ascii="Courier New" w:hAnsi="Courier New" w:cs="Courier New" w:hint="default"/>
      </w:rPr>
    </w:lvl>
    <w:lvl w:ilvl="5">
      <w:start w:val="0"/>
      <w:isLgl/>
      <w:numFmt w:val="bullet"/>
      <w:lvlText w:val=""/>
      <w:lvlJc w:val="left"/>
      <w:pPr>
        <w:tabs>
          <w:tab w:val="num" w:pos="0"/>
        </w:tabs>
        <w:ind w:left="4320" w:hanging="360"/>
      </w:pPr>
      <w:rPr>
        <w:rFonts w:ascii="Wingdings" w:hAnsi="Wingdings" w:cs="Wingdings" w:hint="default"/>
      </w:rPr>
    </w:lvl>
    <w:lvl w:ilvl="6">
      <w:start w:val="0"/>
      <w:isLgl/>
      <w:numFmt w:val="bullet"/>
      <w:lvlText w:val=""/>
      <w:lvlJc w:val="left"/>
      <w:pPr>
        <w:tabs>
          <w:tab w:val="num" w:pos="0"/>
        </w:tabs>
        <w:ind w:left="5040" w:hanging="360"/>
      </w:pPr>
      <w:rPr>
        <w:rFonts w:ascii="Symbol" w:hAnsi="Symbol" w:cs="Symbol" w:hint="default"/>
      </w:rPr>
    </w:lvl>
    <w:lvl w:ilvl="7">
      <w:start w:val="0"/>
      <w:isLgl/>
      <w:numFmt w:val="bullet"/>
      <w:lvlText w:val="o"/>
      <w:lvlJc w:val="left"/>
      <w:pPr>
        <w:tabs>
          <w:tab w:val="num" w:pos="0"/>
        </w:tabs>
        <w:ind w:left="5760" w:hanging="360"/>
      </w:pPr>
      <w:rPr>
        <w:rFonts w:ascii="Courier New" w:hAnsi="Courier New" w:cs="Courier New" w:hint="default"/>
      </w:rPr>
    </w:lvl>
    <w:lvl w:ilvl="8">
      <w:start w:val="0"/>
      <w:isLgl/>
      <w:numFmt w:val="bullet"/>
      <w:lvlText w:val=""/>
      <w:lvlJc w:val="left"/>
      <w:pPr>
        <w:tabs>
          <w:tab w:val="num" w:pos="0"/>
        </w:tabs>
        <w:ind w:left="6480" w:hanging="360"/>
      </w:pPr>
      <w:rPr>
        <w:rFonts w:ascii="Wingdings" w:hAnsi="Wingdings" w:cs="Wingdings" w:hint="default"/>
      </w:rPr>
    </w:lvl>
  </w:abstractNum>
  <w:abstractNum w:abstractNumId="5">
    <w:lvl w:ilvl="0">
      <w:start w:val="1"/>
      <w:isLgl/>
      <w:numFmt w:val="bullet"/>
      <w:lvlText w:val="·"/>
      <w:lvlJc w:val="left"/>
      <w:pPr>
        <w:tabs>
          <w:tab w:val="num" w:pos="0"/>
        </w:tabs>
        <w:ind w:left="709" w:hanging="360"/>
      </w:pPr>
      <w:rPr>
        <w:rFonts w:ascii="Symbol" w:hAnsi="Symbol" w:cs="Symbol" w:hint="default"/>
      </w:rPr>
    </w:lvl>
    <w:lvl w:ilvl="1">
      <w:start w:val="1"/>
      <w:isLgl/>
      <w:numFmt w:val="bullet"/>
      <w:lvlText w:val="o"/>
      <w:lvlJc w:val="left"/>
      <w:pPr>
        <w:tabs>
          <w:tab w:val="num" w:pos="0"/>
        </w:tabs>
        <w:ind w:left="1429" w:hanging="360"/>
      </w:pPr>
      <w:rPr>
        <w:rFonts w:ascii="Courier New" w:hAnsi="Courier New" w:cs="Courier New" w:hint="default"/>
      </w:rPr>
    </w:lvl>
    <w:lvl w:ilvl="2">
      <w:start w:val="1"/>
      <w:isLgl/>
      <w:numFmt w:val="bullet"/>
      <w:lvlText w:val="§"/>
      <w:lvlJc w:val="left"/>
      <w:pPr>
        <w:tabs>
          <w:tab w:val="num" w:pos="0"/>
        </w:tabs>
        <w:ind w:left="2149" w:hanging="360"/>
      </w:pPr>
      <w:rPr>
        <w:rFonts w:ascii="Wingdings" w:hAnsi="Wingdings" w:cs="Wingdings" w:hint="default"/>
      </w:rPr>
    </w:lvl>
    <w:lvl w:ilvl="3">
      <w:start w:val="1"/>
      <w:isLgl/>
      <w:numFmt w:val="bullet"/>
      <w:lvlText w:val="·"/>
      <w:lvlJc w:val="left"/>
      <w:pPr>
        <w:tabs>
          <w:tab w:val="num" w:pos="0"/>
        </w:tabs>
        <w:ind w:left="2869" w:hanging="360"/>
      </w:pPr>
      <w:rPr>
        <w:rFonts w:ascii="Symbol" w:hAnsi="Symbol" w:cs="Symbol" w:hint="default"/>
      </w:rPr>
    </w:lvl>
    <w:lvl w:ilvl="4">
      <w:start w:val="1"/>
      <w:isLgl/>
      <w:numFmt w:val="bullet"/>
      <w:lvlText w:val="o"/>
      <w:lvlJc w:val="left"/>
      <w:pPr>
        <w:tabs>
          <w:tab w:val="num" w:pos="0"/>
        </w:tabs>
        <w:ind w:left="3589" w:hanging="360"/>
      </w:pPr>
      <w:rPr>
        <w:rFonts w:ascii="Courier New" w:hAnsi="Courier New" w:cs="Courier New" w:hint="default"/>
      </w:rPr>
    </w:lvl>
    <w:lvl w:ilvl="5">
      <w:start w:val="1"/>
      <w:isLgl/>
      <w:numFmt w:val="bullet"/>
      <w:lvlText w:val="§"/>
      <w:lvlJc w:val="left"/>
      <w:pPr>
        <w:tabs>
          <w:tab w:val="num" w:pos="0"/>
        </w:tabs>
        <w:ind w:left="4309" w:hanging="360"/>
      </w:pPr>
      <w:rPr>
        <w:rFonts w:ascii="Wingdings" w:hAnsi="Wingdings" w:cs="Wingdings" w:hint="default"/>
      </w:rPr>
    </w:lvl>
    <w:lvl w:ilvl="6">
      <w:start w:val="1"/>
      <w:isLgl/>
      <w:numFmt w:val="bullet"/>
      <w:lvlText w:val="·"/>
      <w:lvlJc w:val="left"/>
      <w:pPr>
        <w:tabs>
          <w:tab w:val="num" w:pos="0"/>
        </w:tabs>
        <w:ind w:left="5029" w:hanging="360"/>
      </w:pPr>
      <w:rPr>
        <w:rFonts w:ascii="Symbol" w:hAnsi="Symbol" w:cs="Symbol" w:hint="default"/>
      </w:rPr>
    </w:lvl>
    <w:lvl w:ilvl="7">
      <w:start w:val="1"/>
      <w:isLgl/>
      <w:numFmt w:val="bullet"/>
      <w:lvlText w:val="o"/>
      <w:lvlJc w:val="left"/>
      <w:pPr>
        <w:tabs>
          <w:tab w:val="num" w:pos="0"/>
        </w:tabs>
        <w:ind w:left="5749" w:hanging="360"/>
      </w:pPr>
      <w:rPr>
        <w:rFonts w:ascii="Courier New" w:hAnsi="Courier New" w:cs="Courier New" w:hint="default"/>
      </w:rPr>
    </w:lvl>
    <w:lvl w:ilvl="8">
      <w:start w:val="1"/>
      <w:isLgl/>
      <w:numFmt w:val="bullet"/>
      <w:lvlText w:val="§"/>
      <w:lvlJc w:val="left"/>
      <w:pPr>
        <w:tabs>
          <w:tab w:val="num" w:pos="0"/>
        </w:tabs>
        <w:ind w:left="6469" w:hanging="360"/>
      </w:pPr>
      <w:rPr>
        <w:rFonts w:ascii="Wingdings" w:hAnsi="Wingdings" w:cs="Wingdings" w:hint="default"/>
      </w:rPr>
    </w:lvl>
  </w:abstractNum>
  <w:abstractNum w:abstractNumId="6">
    <w:lvl w:ilvl="0">
      <w:isLgl/>
      <w:numFmt w:val="bullet"/>
      <w:lvlText w:val="-"/>
      <w:lvlJc w:val="left"/>
      <w:pPr>
        <w:tabs>
          <w:tab w:val="num" w:pos="0"/>
        </w:tabs>
        <w:ind w:left="720" w:hanging="360"/>
      </w:pPr>
      <w:rPr>
        <w:rFonts w:ascii="Calibri" w:hAnsi="Calibri" w:cs="Calibri" w:hint="default"/>
      </w:rPr>
    </w:lvl>
    <w:lvl w:ilvl="1">
      <w:start w:val="0"/>
      <w:isLgl/>
      <w:numFmt w:val="bullet"/>
      <w:lvlText w:val="o"/>
      <w:lvlJc w:val="left"/>
      <w:pPr>
        <w:tabs>
          <w:tab w:val="num" w:pos="0"/>
        </w:tabs>
        <w:ind w:left="1440" w:hanging="360"/>
      </w:pPr>
      <w:rPr>
        <w:rFonts w:ascii="Courier New" w:hAnsi="Courier New" w:cs="Courier New" w:hint="default"/>
      </w:rPr>
    </w:lvl>
    <w:lvl w:ilvl="2">
      <w:start w:val="0"/>
      <w:isLgl/>
      <w:numFmt w:val="bullet"/>
      <w:lvlText w:val=""/>
      <w:lvlJc w:val="left"/>
      <w:pPr>
        <w:tabs>
          <w:tab w:val="num" w:pos="0"/>
        </w:tabs>
        <w:ind w:left="2160" w:hanging="360"/>
      </w:pPr>
      <w:rPr>
        <w:rFonts w:ascii="Wingdings" w:hAnsi="Wingdings" w:cs="Wingdings" w:hint="default"/>
      </w:rPr>
    </w:lvl>
    <w:lvl w:ilvl="3">
      <w:start w:val="0"/>
      <w:isLgl/>
      <w:numFmt w:val="bullet"/>
      <w:lvlText w:val=""/>
      <w:lvlJc w:val="left"/>
      <w:pPr>
        <w:tabs>
          <w:tab w:val="num" w:pos="0"/>
        </w:tabs>
        <w:ind w:left="2880" w:hanging="360"/>
      </w:pPr>
      <w:rPr>
        <w:rFonts w:ascii="Symbol" w:hAnsi="Symbol" w:cs="Symbol" w:hint="default"/>
      </w:rPr>
    </w:lvl>
    <w:lvl w:ilvl="4">
      <w:start w:val="0"/>
      <w:isLgl/>
      <w:numFmt w:val="bullet"/>
      <w:lvlText w:val="o"/>
      <w:lvlJc w:val="left"/>
      <w:pPr>
        <w:tabs>
          <w:tab w:val="num" w:pos="0"/>
        </w:tabs>
        <w:ind w:left="3600" w:hanging="360"/>
      </w:pPr>
      <w:rPr>
        <w:rFonts w:ascii="Courier New" w:hAnsi="Courier New" w:cs="Courier New" w:hint="default"/>
      </w:rPr>
    </w:lvl>
    <w:lvl w:ilvl="5">
      <w:start w:val="0"/>
      <w:isLgl/>
      <w:numFmt w:val="bullet"/>
      <w:lvlText w:val=""/>
      <w:lvlJc w:val="left"/>
      <w:pPr>
        <w:tabs>
          <w:tab w:val="num" w:pos="0"/>
        </w:tabs>
        <w:ind w:left="4320" w:hanging="360"/>
      </w:pPr>
      <w:rPr>
        <w:rFonts w:ascii="Wingdings" w:hAnsi="Wingdings" w:cs="Wingdings" w:hint="default"/>
      </w:rPr>
    </w:lvl>
    <w:lvl w:ilvl="6">
      <w:start w:val="0"/>
      <w:isLgl/>
      <w:numFmt w:val="bullet"/>
      <w:lvlText w:val=""/>
      <w:lvlJc w:val="left"/>
      <w:pPr>
        <w:tabs>
          <w:tab w:val="num" w:pos="0"/>
        </w:tabs>
        <w:ind w:left="5040" w:hanging="360"/>
      </w:pPr>
      <w:rPr>
        <w:rFonts w:ascii="Symbol" w:hAnsi="Symbol" w:cs="Symbol" w:hint="default"/>
      </w:rPr>
    </w:lvl>
    <w:lvl w:ilvl="7">
      <w:start w:val="0"/>
      <w:isLgl/>
      <w:numFmt w:val="bullet"/>
      <w:lvlText w:val="o"/>
      <w:lvlJc w:val="left"/>
      <w:pPr>
        <w:tabs>
          <w:tab w:val="num" w:pos="0"/>
        </w:tabs>
        <w:ind w:left="5760" w:hanging="360"/>
      </w:pPr>
      <w:rPr>
        <w:rFonts w:ascii="Courier New" w:hAnsi="Courier New" w:cs="Courier New" w:hint="default"/>
      </w:rPr>
    </w:lvl>
    <w:lvl w:ilvl="8">
      <w:start w:val="0"/>
      <w:isLgl/>
      <w:numFmt w:val="bullet"/>
      <w:lvlText w:val=""/>
      <w:lvlJc w:val="left"/>
      <w:pPr>
        <w:tabs>
          <w:tab w:val="num" w:pos="0"/>
        </w:tabs>
        <w:ind w:left="6480" w:hanging="360"/>
      </w:pPr>
      <w:rPr>
        <w:rFonts w:ascii="Wingdings" w:hAnsi="Wingdings" w:cs="Wingdings" w:hint="default"/>
      </w:rPr>
    </w:lvl>
  </w:abstractNum>
  <w:abstractNum w:abstractNumId="7">
    <w:lvl w:ilvl="0">
      <w:isLgl/>
      <w:numFmt w:val="bullet"/>
      <w:lvlText w:val="-"/>
      <w:lvlJc w:val="left"/>
      <w:pPr>
        <w:tabs>
          <w:tab w:val="num" w:pos="0"/>
        </w:tabs>
        <w:ind w:left="720" w:hanging="360"/>
      </w:pPr>
      <w:rPr>
        <w:rFonts w:ascii="Calibri" w:hAnsi="Calibri" w:cs="Calibri" w:hint="default"/>
      </w:rPr>
    </w:lvl>
    <w:lvl w:ilvl="1">
      <w:start w:val="0"/>
      <w:isLgl/>
      <w:numFmt w:val="bullet"/>
      <w:lvlText w:val="o"/>
      <w:lvlJc w:val="left"/>
      <w:pPr>
        <w:tabs>
          <w:tab w:val="num" w:pos="0"/>
        </w:tabs>
        <w:ind w:left="1440" w:hanging="360"/>
      </w:pPr>
      <w:rPr>
        <w:rFonts w:ascii="Courier New" w:hAnsi="Courier New" w:cs="Courier New" w:hint="default"/>
      </w:rPr>
    </w:lvl>
    <w:lvl w:ilvl="2">
      <w:start w:val="0"/>
      <w:isLgl/>
      <w:numFmt w:val="bullet"/>
      <w:lvlText w:val=""/>
      <w:lvlJc w:val="left"/>
      <w:pPr>
        <w:tabs>
          <w:tab w:val="num" w:pos="0"/>
        </w:tabs>
        <w:ind w:left="2160" w:hanging="360"/>
      </w:pPr>
      <w:rPr>
        <w:rFonts w:ascii="Wingdings" w:hAnsi="Wingdings" w:cs="Wingdings" w:hint="default"/>
      </w:rPr>
    </w:lvl>
    <w:lvl w:ilvl="3">
      <w:start w:val="0"/>
      <w:isLgl/>
      <w:numFmt w:val="bullet"/>
      <w:lvlText w:val=""/>
      <w:lvlJc w:val="left"/>
      <w:pPr>
        <w:tabs>
          <w:tab w:val="num" w:pos="0"/>
        </w:tabs>
        <w:ind w:left="2880" w:hanging="360"/>
      </w:pPr>
      <w:rPr>
        <w:rFonts w:ascii="Symbol" w:hAnsi="Symbol" w:cs="Symbol" w:hint="default"/>
      </w:rPr>
    </w:lvl>
    <w:lvl w:ilvl="4">
      <w:start w:val="0"/>
      <w:isLgl/>
      <w:numFmt w:val="bullet"/>
      <w:lvlText w:val="o"/>
      <w:lvlJc w:val="left"/>
      <w:pPr>
        <w:tabs>
          <w:tab w:val="num" w:pos="0"/>
        </w:tabs>
        <w:ind w:left="3600" w:hanging="360"/>
      </w:pPr>
      <w:rPr>
        <w:rFonts w:ascii="Courier New" w:hAnsi="Courier New" w:cs="Courier New" w:hint="default"/>
      </w:rPr>
    </w:lvl>
    <w:lvl w:ilvl="5">
      <w:start w:val="0"/>
      <w:isLgl/>
      <w:numFmt w:val="bullet"/>
      <w:lvlText w:val=""/>
      <w:lvlJc w:val="left"/>
      <w:pPr>
        <w:tabs>
          <w:tab w:val="num" w:pos="0"/>
        </w:tabs>
        <w:ind w:left="4320" w:hanging="360"/>
      </w:pPr>
      <w:rPr>
        <w:rFonts w:ascii="Wingdings" w:hAnsi="Wingdings" w:cs="Wingdings" w:hint="default"/>
      </w:rPr>
    </w:lvl>
    <w:lvl w:ilvl="6">
      <w:start w:val="0"/>
      <w:isLgl/>
      <w:numFmt w:val="bullet"/>
      <w:lvlText w:val=""/>
      <w:lvlJc w:val="left"/>
      <w:pPr>
        <w:tabs>
          <w:tab w:val="num" w:pos="0"/>
        </w:tabs>
        <w:ind w:left="5040" w:hanging="360"/>
      </w:pPr>
      <w:rPr>
        <w:rFonts w:ascii="Symbol" w:hAnsi="Symbol" w:cs="Symbol" w:hint="default"/>
      </w:rPr>
    </w:lvl>
    <w:lvl w:ilvl="7">
      <w:start w:val="0"/>
      <w:isLgl/>
      <w:numFmt w:val="bullet"/>
      <w:lvlText w:val="o"/>
      <w:lvlJc w:val="left"/>
      <w:pPr>
        <w:tabs>
          <w:tab w:val="num" w:pos="0"/>
        </w:tabs>
        <w:ind w:left="5760" w:hanging="360"/>
      </w:pPr>
      <w:rPr>
        <w:rFonts w:ascii="Courier New" w:hAnsi="Courier New" w:cs="Courier New" w:hint="default"/>
      </w:rPr>
    </w:lvl>
    <w:lvl w:ilvl="8">
      <w:start w:val="0"/>
      <w:isLgl/>
      <w:numFmt w:val="bullet"/>
      <w:lvlText w:val=""/>
      <w:lvlJc w:val="left"/>
      <w:pPr>
        <w:tabs>
          <w:tab w:val="num" w:pos="0"/>
        </w:tabs>
        <w:ind w:left="6480" w:hanging="360"/>
      </w:pPr>
      <w:rPr>
        <w:rFonts w:ascii="Wingdings" w:hAnsi="Wingdings" w:cs="Wingdings" w:hint="default"/>
      </w:rPr>
    </w:lvl>
  </w:abstractNum>
  <w:abstractNum w:abstractNumId="8">
    <w:lvl w:ilvl="0">
      <w:start w:val="1"/>
      <w:isLgl/>
      <w:numFmt w:val="bullet"/>
      <w:lvlText w:val="·"/>
      <w:lvlJc w:val="left"/>
      <w:pPr>
        <w:tabs>
          <w:tab w:val="num" w:pos="0"/>
        </w:tabs>
        <w:ind w:left="709" w:hanging="360"/>
      </w:pPr>
      <w:rPr>
        <w:rFonts w:ascii="Symbol" w:hAnsi="Symbol" w:cs="Symbol" w:hint="default"/>
      </w:rPr>
    </w:lvl>
    <w:lvl w:ilvl="1">
      <w:start w:val="1"/>
      <w:isLgl/>
      <w:numFmt w:val="bullet"/>
      <w:lvlText w:val="o"/>
      <w:lvlJc w:val="left"/>
      <w:pPr>
        <w:tabs>
          <w:tab w:val="num" w:pos="0"/>
        </w:tabs>
        <w:ind w:left="1429" w:hanging="360"/>
      </w:pPr>
      <w:rPr>
        <w:rFonts w:ascii="Courier New" w:hAnsi="Courier New" w:cs="Courier New" w:hint="default"/>
      </w:rPr>
    </w:lvl>
    <w:lvl w:ilvl="2">
      <w:start w:val="1"/>
      <w:isLgl/>
      <w:numFmt w:val="bullet"/>
      <w:lvlText w:val="§"/>
      <w:lvlJc w:val="left"/>
      <w:pPr>
        <w:tabs>
          <w:tab w:val="num" w:pos="0"/>
        </w:tabs>
        <w:ind w:left="2149" w:hanging="360"/>
      </w:pPr>
      <w:rPr>
        <w:rFonts w:ascii="Wingdings" w:hAnsi="Wingdings" w:cs="Wingdings" w:hint="default"/>
      </w:rPr>
    </w:lvl>
    <w:lvl w:ilvl="3">
      <w:start w:val="1"/>
      <w:isLgl/>
      <w:numFmt w:val="bullet"/>
      <w:lvlText w:val="·"/>
      <w:lvlJc w:val="left"/>
      <w:pPr>
        <w:tabs>
          <w:tab w:val="num" w:pos="0"/>
        </w:tabs>
        <w:ind w:left="2869" w:hanging="360"/>
      </w:pPr>
      <w:rPr>
        <w:rFonts w:ascii="Symbol" w:hAnsi="Symbol" w:cs="Symbol" w:hint="default"/>
      </w:rPr>
    </w:lvl>
    <w:lvl w:ilvl="4">
      <w:start w:val="1"/>
      <w:isLgl/>
      <w:numFmt w:val="bullet"/>
      <w:lvlText w:val="o"/>
      <w:lvlJc w:val="left"/>
      <w:pPr>
        <w:tabs>
          <w:tab w:val="num" w:pos="0"/>
        </w:tabs>
        <w:ind w:left="3589" w:hanging="360"/>
      </w:pPr>
      <w:rPr>
        <w:rFonts w:ascii="Courier New" w:hAnsi="Courier New" w:cs="Courier New" w:hint="default"/>
      </w:rPr>
    </w:lvl>
    <w:lvl w:ilvl="5">
      <w:start w:val="1"/>
      <w:isLgl/>
      <w:numFmt w:val="bullet"/>
      <w:lvlText w:val="§"/>
      <w:lvlJc w:val="left"/>
      <w:pPr>
        <w:tabs>
          <w:tab w:val="num" w:pos="0"/>
        </w:tabs>
        <w:ind w:left="4309" w:hanging="360"/>
      </w:pPr>
      <w:rPr>
        <w:rFonts w:ascii="Wingdings" w:hAnsi="Wingdings" w:cs="Wingdings" w:hint="default"/>
      </w:rPr>
    </w:lvl>
    <w:lvl w:ilvl="6">
      <w:start w:val="1"/>
      <w:isLgl/>
      <w:numFmt w:val="bullet"/>
      <w:lvlText w:val="·"/>
      <w:lvlJc w:val="left"/>
      <w:pPr>
        <w:tabs>
          <w:tab w:val="num" w:pos="0"/>
        </w:tabs>
        <w:ind w:left="5029" w:hanging="360"/>
      </w:pPr>
      <w:rPr>
        <w:rFonts w:ascii="Symbol" w:hAnsi="Symbol" w:cs="Symbol" w:hint="default"/>
      </w:rPr>
    </w:lvl>
    <w:lvl w:ilvl="7">
      <w:start w:val="1"/>
      <w:isLgl/>
      <w:numFmt w:val="bullet"/>
      <w:lvlText w:val="o"/>
      <w:lvlJc w:val="left"/>
      <w:pPr>
        <w:tabs>
          <w:tab w:val="num" w:pos="0"/>
        </w:tabs>
        <w:ind w:left="5749" w:hanging="360"/>
      </w:pPr>
      <w:rPr>
        <w:rFonts w:ascii="Courier New" w:hAnsi="Courier New" w:cs="Courier New" w:hint="default"/>
      </w:rPr>
    </w:lvl>
    <w:lvl w:ilvl="8">
      <w:start w:val="1"/>
      <w:isLgl/>
      <w:numFmt w:val="bullet"/>
      <w:lvlText w:val="§"/>
      <w:lvlJc w:val="left"/>
      <w:pPr>
        <w:tabs>
          <w:tab w:val="num" w:pos="0"/>
        </w:tabs>
        <w:ind w:left="6469" w:hanging="360"/>
      </w:pPr>
      <w:rPr>
        <w:rFonts w:ascii="Wingdings" w:hAnsi="Wingdings" w:cs="Wingdings" w:hint="default"/>
      </w:rPr>
    </w:lvl>
  </w:abstractNum>
  <w:abstractNum w:abstractNumId="9">
    <w:lvl w:ilvl="0">
      <w:start w:val="1"/>
      <w:isLgl/>
      <w:numFmt w:val="bullet"/>
      <w:lvlText w:val=""/>
      <w:lvlJc w:val="left"/>
      <w:pPr>
        <w:tabs>
          <w:tab w:val="num" w:pos="0"/>
        </w:tabs>
        <w:ind w:left="720" w:hanging="360"/>
      </w:pPr>
      <w:rPr>
        <w:rFonts w:ascii="Symbol" w:hAnsi="Symbol" w:cs="Symbol" w:hint="default"/>
        <w:sz w:val="20"/>
        <w:color w:val="000000"/>
      </w:rPr>
    </w:lvl>
    <w:lvl w:ilvl="1">
      <w:start w:val="0"/>
      <w:isLgl/>
      <w:numFmt w:val="bullet"/>
      <w:lvlText w:val="o"/>
      <w:lvlJc w:val="left"/>
      <w:pPr>
        <w:tabs>
          <w:tab w:val="num" w:pos="0"/>
        </w:tabs>
        <w:ind w:left="1440" w:hanging="360"/>
      </w:pPr>
      <w:rPr>
        <w:rFonts w:ascii="Courier New" w:hAnsi="Courier New" w:cs="Courier New" w:hint="default"/>
      </w:rPr>
    </w:lvl>
    <w:lvl w:ilvl="2">
      <w:start w:val="0"/>
      <w:isLgl/>
      <w:numFmt w:val="bullet"/>
      <w:lvlText w:val=""/>
      <w:lvlJc w:val="left"/>
      <w:pPr>
        <w:tabs>
          <w:tab w:val="num" w:pos="0"/>
        </w:tabs>
        <w:ind w:left="2160" w:hanging="360"/>
      </w:pPr>
      <w:rPr>
        <w:rFonts w:ascii="Wingdings" w:hAnsi="Wingdings" w:cs="Wingdings" w:hint="default"/>
      </w:rPr>
    </w:lvl>
    <w:lvl w:ilvl="3">
      <w:start w:val="0"/>
      <w:isLgl/>
      <w:numFmt w:val="bullet"/>
      <w:lvlText w:val=""/>
      <w:lvlJc w:val="left"/>
      <w:pPr>
        <w:tabs>
          <w:tab w:val="num" w:pos="0"/>
        </w:tabs>
        <w:ind w:left="2880" w:hanging="360"/>
      </w:pPr>
      <w:rPr>
        <w:rFonts w:ascii="Symbol" w:hAnsi="Symbol" w:cs="Symbol" w:hint="default"/>
      </w:rPr>
    </w:lvl>
    <w:lvl w:ilvl="4">
      <w:start w:val="0"/>
      <w:isLgl/>
      <w:numFmt w:val="bullet"/>
      <w:lvlText w:val="o"/>
      <w:lvlJc w:val="left"/>
      <w:pPr>
        <w:tabs>
          <w:tab w:val="num" w:pos="0"/>
        </w:tabs>
        <w:ind w:left="3600" w:hanging="360"/>
      </w:pPr>
      <w:rPr>
        <w:rFonts w:ascii="Courier New" w:hAnsi="Courier New" w:cs="Courier New" w:hint="default"/>
      </w:rPr>
    </w:lvl>
    <w:lvl w:ilvl="5">
      <w:start w:val="0"/>
      <w:isLgl/>
      <w:numFmt w:val="bullet"/>
      <w:lvlText w:val=""/>
      <w:lvlJc w:val="left"/>
      <w:pPr>
        <w:tabs>
          <w:tab w:val="num" w:pos="0"/>
        </w:tabs>
        <w:ind w:left="4320" w:hanging="360"/>
      </w:pPr>
      <w:rPr>
        <w:rFonts w:ascii="Wingdings" w:hAnsi="Wingdings" w:cs="Wingdings" w:hint="default"/>
      </w:rPr>
    </w:lvl>
    <w:lvl w:ilvl="6">
      <w:start w:val="0"/>
      <w:isLgl/>
      <w:numFmt w:val="bullet"/>
      <w:lvlText w:val=""/>
      <w:lvlJc w:val="left"/>
      <w:pPr>
        <w:tabs>
          <w:tab w:val="num" w:pos="0"/>
        </w:tabs>
        <w:ind w:left="5040" w:hanging="360"/>
      </w:pPr>
      <w:rPr>
        <w:rFonts w:ascii="Symbol" w:hAnsi="Symbol" w:cs="Symbol" w:hint="default"/>
      </w:rPr>
    </w:lvl>
    <w:lvl w:ilvl="7">
      <w:start w:val="0"/>
      <w:isLgl/>
      <w:numFmt w:val="bullet"/>
      <w:lvlText w:val="o"/>
      <w:lvlJc w:val="left"/>
      <w:pPr>
        <w:tabs>
          <w:tab w:val="num" w:pos="0"/>
        </w:tabs>
        <w:ind w:left="5760" w:hanging="360"/>
      </w:pPr>
      <w:rPr>
        <w:rFonts w:ascii="Courier New" w:hAnsi="Courier New" w:cs="Courier New" w:hint="default"/>
      </w:rPr>
    </w:lvl>
    <w:lvl w:ilvl="8">
      <w:start w:val="0"/>
      <w:isLgl/>
      <w:numFmt w:val="bullet"/>
      <w:lvlText w:val=""/>
      <w:lvlJc w:val="left"/>
      <w:pPr>
        <w:tabs>
          <w:tab w:val="num" w:pos="0"/>
        </w:tabs>
        <w:ind w:left="6480" w:hanging="360"/>
      </w:pPr>
      <w:rPr>
        <w:rFonts w:ascii="Wingdings" w:hAnsi="Wingdings" w:cs="Wingdings" w:hint="default"/>
      </w:rPr>
    </w:lvl>
  </w:abstractNum>
  <w:abstractNum w:abstractNumId="10">
    <w:lvl w:ilvl="0">
      <w:start w:val="1"/>
      <w:isLgl/>
      <w:numFmt w:val="bullet"/>
      <w:lvlText w:val=""/>
      <w:lvlJc w:val="left"/>
      <w:pPr>
        <w:tabs>
          <w:tab w:val="num" w:pos="0"/>
        </w:tabs>
        <w:ind w:left="720" w:hanging="360"/>
      </w:pPr>
      <w:rPr>
        <w:rFonts w:ascii="Symbol" w:hAnsi="Symbol" w:cs="Symbol" w:hint="default"/>
        <w:sz w:val="20"/>
        <w:color w:val="000000"/>
      </w:rPr>
    </w:lvl>
    <w:lvl w:ilvl="1">
      <w:start w:val="0"/>
      <w:isLgl/>
      <w:numFmt w:val="bullet"/>
      <w:lvlText w:val="o"/>
      <w:lvlJc w:val="left"/>
      <w:pPr>
        <w:tabs>
          <w:tab w:val="num" w:pos="0"/>
        </w:tabs>
        <w:ind w:left="1440" w:hanging="360"/>
      </w:pPr>
      <w:rPr>
        <w:rFonts w:ascii="Courier New" w:hAnsi="Courier New" w:cs="Courier New" w:hint="default"/>
      </w:rPr>
    </w:lvl>
    <w:lvl w:ilvl="2">
      <w:start w:val="0"/>
      <w:isLgl/>
      <w:numFmt w:val="bullet"/>
      <w:lvlText w:val=""/>
      <w:lvlJc w:val="left"/>
      <w:pPr>
        <w:tabs>
          <w:tab w:val="num" w:pos="0"/>
        </w:tabs>
        <w:ind w:left="2160" w:hanging="360"/>
      </w:pPr>
      <w:rPr>
        <w:rFonts w:ascii="Wingdings" w:hAnsi="Wingdings" w:cs="Wingdings" w:hint="default"/>
      </w:rPr>
    </w:lvl>
    <w:lvl w:ilvl="3">
      <w:start w:val="0"/>
      <w:isLgl/>
      <w:numFmt w:val="bullet"/>
      <w:lvlText w:val=""/>
      <w:lvlJc w:val="left"/>
      <w:pPr>
        <w:tabs>
          <w:tab w:val="num" w:pos="0"/>
        </w:tabs>
        <w:ind w:left="2880" w:hanging="360"/>
      </w:pPr>
      <w:rPr>
        <w:rFonts w:ascii="Symbol" w:hAnsi="Symbol" w:cs="Symbol" w:hint="default"/>
      </w:rPr>
    </w:lvl>
    <w:lvl w:ilvl="4">
      <w:start w:val="0"/>
      <w:isLgl/>
      <w:numFmt w:val="bullet"/>
      <w:lvlText w:val="o"/>
      <w:lvlJc w:val="left"/>
      <w:pPr>
        <w:tabs>
          <w:tab w:val="num" w:pos="0"/>
        </w:tabs>
        <w:ind w:left="3600" w:hanging="360"/>
      </w:pPr>
      <w:rPr>
        <w:rFonts w:ascii="Courier New" w:hAnsi="Courier New" w:cs="Courier New" w:hint="default"/>
      </w:rPr>
    </w:lvl>
    <w:lvl w:ilvl="5">
      <w:start w:val="0"/>
      <w:isLgl/>
      <w:numFmt w:val="bullet"/>
      <w:lvlText w:val=""/>
      <w:lvlJc w:val="left"/>
      <w:pPr>
        <w:tabs>
          <w:tab w:val="num" w:pos="0"/>
        </w:tabs>
        <w:ind w:left="4320" w:hanging="360"/>
      </w:pPr>
      <w:rPr>
        <w:rFonts w:ascii="Wingdings" w:hAnsi="Wingdings" w:cs="Wingdings" w:hint="default"/>
      </w:rPr>
    </w:lvl>
    <w:lvl w:ilvl="6">
      <w:start w:val="0"/>
      <w:isLgl/>
      <w:numFmt w:val="bullet"/>
      <w:lvlText w:val=""/>
      <w:lvlJc w:val="left"/>
      <w:pPr>
        <w:tabs>
          <w:tab w:val="num" w:pos="0"/>
        </w:tabs>
        <w:ind w:left="5040" w:hanging="360"/>
      </w:pPr>
      <w:rPr>
        <w:rFonts w:ascii="Symbol" w:hAnsi="Symbol" w:cs="Symbol" w:hint="default"/>
      </w:rPr>
    </w:lvl>
    <w:lvl w:ilvl="7">
      <w:start w:val="0"/>
      <w:isLgl/>
      <w:numFmt w:val="bullet"/>
      <w:lvlText w:val="o"/>
      <w:lvlJc w:val="left"/>
      <w:pPr>
        <w:tabs>
          <w:tab w:val="num" w:pos="0"/>
        </w:tabs>
        <w:ind w:left="5760" w:hanging="360"/>
      </w:pPr>
      <w:rPr>
        <w:rFonts w:ascii="Courier New" w:hAnsi="Courier New" w:cs="Courier New" w:hint="default"/>
      </w:rPr>
    </w:lvl>
    <w:lvl w:ilvl="8">
      <w:start w:val="0"/>
      <w:isLgl/>
      <w:numFmt w:val="bullet"/>
      <w:lvlText w:val=""/>
      <w:lvlJc w:val="left"/>
      <w:pPr>
        <w:tabs>
          <w:tab w:val="num" w:pos="0"/>
        </w:tabs>
        <w:ind w:left="6480" w:hanging="360"/>
      </w:pPr>
      <w:rPr>
        <w:rFonts w:ascii="Wingdings" w:hAnsi="Wingdings" w:cs="Wingdings" w:hint="default"/>
      </w:rPr>
    </w:lvl>
  </w:abstractNum>
  <w:abstractNum w:abstractNumId="11">
    <w:lvl w:ilvl="0">
      <w:start w:val="1"/>
      <w:isLgl/>
      <w:numFmt w:val="bullet"/>
      <w:lvlText w:val="·"/>
      <w:lvlJc w:val="left"/>
      <w:pPr>
        <w:tabs>
          <w:tab w:val="num" w:pos="0"/>
        </w:tabs>
        <w:ind w:left="709" w:hanging="360"/>
      </w:pPr>
      <w:rPr>
        <w:rFonts w:ascii="Symbol" w:hAnsi="Symbol" w:cs="Symbol" w:hint="default"/>
        <w:sz w:val="20"/>
        <w:color w:val="000000"/>
      </w:rPr>
    </w:lvl>
    <w:lvl w:ilvl="1">
      <w:start w:val="1"/>
      <w:isLgl/>
      <w:numFmt w:val="bullet"/>
      <w:lvlText w:val="·"/>
      <w:lvlJc w:val="left"/>
      <w:pPr>
        <w:tabs>
          <w:tab w:val="num" w:pos="0"/>
        </w:tabs>
        <w:ind w:left="1429" w:hanging="360"/>
      </w:pPr>
      <w:rPr>
        <w:rFonts w:ascii="Symbol" w:hAnsi="Symbol" w:cs="Symbol" w:hint="default"/>
        <w:sz w:val="20"/>
        <w:color w:val="000000"/>
      </w:rPr>
    </w:lvl>
    <w:lvl w:ilvl="2">
      <w:start w:val="1"/>
      <w:isLgl/>
      <w:numFmt w:val="bullet"/>
      <w:lvlText w:val="·"/>
      <w:lvlJc w:val="left"/>
      <w:pPr>
        <w:tabs>
          <w:tab w:val="num" w:pos="0"/>
        </w:tabs>
        <w:ind w:left="2149" w:hanging="360"/>
      </w:pPr>
      <w:rPr>
        <w:rFonts w:ascii="Symbol" w:hAnsi="Symbol" w:cs="Symbol" w:hint="default"/>
        <w:sz w:val="20"/>
        <w:color w:val="000000"/>
      </w:rPr>
    </w:lvl>
    <w:lvl w:ilvl="3">
      <w:start w:val="1"/>
      <w:isLgl/>
      <w:numFmt w:val="bullet"/>
      <w:lvlText w:val="·"/>
      <w:lvlJc w:val="left"/>
      <w:pPr>
        <w:tabs>
          <w:tab w:val="num" w:pos="0"/>
        </w:tabs>
        <w:ind w:left="2869" w:hanging="360"/>
      </w:pPr>
      <w:rPr>
        <w:rFonts w:ascii="Symbol" w:hAnsi="Symbol" w:cs="Symbol" w:hint="default"/>
        <w:sz w:val="20"/>
        <w:color w:val="000000"/>
      </w:rPr>
    </w:lvl>
    <w:lvl w:ilvl="4">
      <w:start w:val="1"/>
      <w:isLgl/>
      <w:numFmt w:val="bullet"/>
      <w:lvlText w:val="·"/>
      <w:lvlJc w:val="left"/>
      <w:pPr>
        <w:tabs>
          <w:tab w:val="num" w:pos="0"/>
        </w:tabs>
        <w:ind w:left="3589" w:hanging="360"/>
      </w:pPr>
      <w:rPr>
        <w:rFonts w:ascii="Symbol" w:hAnsi="Symbol" w:cs="Symbol" w:hint="default"/>
        <w:sz w:val="20"/>
        <w:color w:val="000000"/>
      </w:rPr>
    </w:lvl>
    <w:lvl w:ilvl="5">
      <w:start w:val="1"/>
      <w:isLgl/>
      <w:numFmt w:val="bullet"/>
      <w:lvlText w:val="·"/>
      <w:lvlJc w:val="left"/>
      <w:pPr>
        <w:tabs>
          <w:tab w:val="num" w:pos="0"/>
        </w:tabs>
        <w:ind w:left="4309" w:hanging="360"/>
      </w:pPr>
      <w:rPr>
        <w:rFonts w:ascii="Symbol" w:hAnsi="Symbol" w:cs="Symbol" w:hint="default"/>
        <w:sz w:val="20"/>
        <w:color w:val="000000"/>
      </w:rPr>
    </w:lvl>
    <w:lvl w:ilvl="6">
      <w:start w:val="1"/>
      <w:isLgl/>
      <w:numFmt w:val="bullet"/>
      <w:lvlText w:val="·"/>
      <w:lvlJc w:val="left"/>
      <w:pPr>
        <w:tabs>
          <w:tab w:val="num" w:pos="0"/>
        </w:tabs>
        <w:ind w:left="5029" w:hanging="360"/>
      </w:pPr>
      <w:rPr>
        <w:rFonts w:ascii="Symbol" w:hAnsi="Symbol" w:cs="Symbol" w:hint="default"/>
        <w:sz w:val="20"/>
        <w:color w:val="000000"/>
      </w:rPr>
    </w:lvl>
    <w:lvl w:ilvl="7">
      <w:start w:val="1"/>
      <w:isLgl/>
      <w:numFmt w:val="bullet"/>
      <w:lvlText w:val="·"/>
      <w:lvlJc w:val="left"/>
      <w:pPr>
        <w:tabs>
          <w:tab w:val="num" w:pos="0"/>
        </w:tabs>
        <w:ind w:left="5749" w:hanging="360"/>
      </w:pPr>
      <w:rPr>
        <w:rFonts w:ascii="Symbol" w:hAnsi="Symbol" w:cs="Symbol" w:hint="default"/>
        <w:sz w:val="20"/>
        <w:color w:val="000000"/>
      </w:rPr>
    </w:lvl>
    <w:lvl w:ilvl="8">
      <w:start w:val="1"/>
      <w:isLgl/>
      <w:numFmt w:val="bullet"/>
      <w:lvlText w:val="·"/>
      <w:lvlJc w:val="left"/>
      <w:pPr>
        <w:tabs>
          <w:tab w:val="num" w:pos="0"/>
        </w:tabs>
        <w:ind w:left="6469" w:hanging="360"/>
      </w:pPr>
      <w:rPr>
        <w:rFonts w:ascii="Symbol" w:hAnsi="Symbol" w:cs="Symbol" w:hint="default"/>
        <w:sz w:val="20"/>
        <w:color w:val="000000"/>
      </w:rPr>
    </w:lvl>
  </w:abstractNum>
  <w:abstractNum w:abstractNumId="12">
    <w:lvl w:ilvl="0">
      <w:start w:val="1"/>
      <w:isLgl/>
      <w:numFmt w:val="bullet"/>
      <w:lvlText w:val=""/>
      <w:lvlJc w:val="left"/>
      <w:pPr>
        <w:tabs>
          <w:tab w:val="num" w:pos="0"/>
        </w:tabs>
        <w:ind w:left="1428" w:hanging="360"/>
      </w:pPr>
      <w:rPr>
        <w:rFonts w:ascii="Symbol" w:hAnsi="Symbol" w:cs="Symbol" w:hint="default"/>
      </w:rPr>
    </w:lvl>
    <w:lvl w:ilvl="1">
      <w:start w:val="0"/>
      <w:isLgl/>
      <w:numFmt w:val="bullet"/>
      <w:lvlText w:val="o"/>
      <w:lvlJc w:val="left"/>
      <w:pPr>
        <w:tabs>
          <w:tab w:val="num" w:pos="0"/>
        </w:tabs>
        <w:ind w:left="2148" w:hanging="360"/>
      </w:pPr>
      <w:rPr>
        <w:rFonts w:ascii="Courier New" w:hAnsi="Courier New" w:cs="Courier New" w:hint="default"/>
      </w:rPr>
    </w:lvl>
    <w:lvl w:ilvl="2">
      <w:start w:val="0"/>
      <w:isLgl/>
      <w:numFmt w:val="bullet"/>
      <w:lvlText w:val=""/>
      <w:lvlJc w:val="left"/>
      <w:pPr>
        <w:tabs>
          <w:tab w:val="num" w:pos="0"/>
        </w:tabs>
        <w:ind w:left="2868" w:hanging="360"/>
      </w:pPr>
      <w:rPr>
        <w:rFonts w:ascii="Wingdings" w:hAnsi="Wingdings" w:cs="Wingdings" w:hint="default"/>
      </w:rPr>
    </w:lvl>
    <w:lvl w:ilvl="3">
      <w:start w:val="0"/>
      <w:isLgl/>
      <w:numFmt w:val="bullet"/>
      <w:lvlText w:val=""/>
      <w:lvlJc w:val="left"/>
      <w:pPr>
        <w:tabs>
          <w:tab w:val="num" w:pos="0"/>
        </w:tabs>
        <w:ind w:left="3588" w:hanging="360"/>
      </w:pPr>
      <w:rPr>
        <w:rFonts w:ascii="Symbol" w:hAnsi="Symbol" w:cs="Symbol" w:hint="default"/>
      </w:rPr>
    </w:lvl>
    <w:lvl w:ilvl="4">
      <w:start w:val="0"/>
      <w:isLgl/>
      <w:numFmt w:val="bullet"/>
      <w:lvlText w:val="o"/>
      <w:lvlJc w:val="left"/>
      <w:pPr>
        <w:tabs>
          <w:tab w:val="num" w:pos="0"/>
        </w:tabs>
        <w:ind w:left="4308" w:hanging="360"/>
      </w:pPr>
      <w:rPr>
        <w:rFonts w:ascii="Courier New" w:hAnsi="Courier New" w:cs="Courier New" w:hint="default"/>
      </w:rPr>
    </w:lvl>
    <w:lvl w:ilvl="5">
      <w:start w:val="0"/>
      <w:isLgl/>
      <w:numFmt w:val="bullet"/>
      <w:lvlText w:val=""/>
      <w:lvlJc w:val="left"/>
      <w:pPr>
        <w:tabs>
          <w:tab w:val="num" w:pos="0"/>
        </w:tabs>
        <w:ind w:left="5028" w:hanging="360"/>
      </w:pPr>
      <w:rPr>
        <w:rFonts w:ascii="Wingdings" w:hAnsi="Wingdings" w:cs="Wingdings" w:hint="default"/>
      </w:rPr>
    </w:lvl>
    <w:lvl w:ilvl="6">
      <w:start w:val="0"/>
      <w:isLgl/>
      <w:numFmt w:val="bullet"/>
      <w:lvlText w:val=""/>
      <w:lvlJc w:val="left"/>
      <w:pPr>
        <w:tabs>
          <w:tab w:val="num" w:pos="0"/>
        </w:tabs>
        <w:ind w:left="5748" w:hanging="360"/>
      </w:pPr>
      <w:rPr>
        <w:rFonts w:ascii="Symbol" w:hAnsi="Symbol" w:cs="Symbol" w:hint="default"/>
      </w:rPr>
    </w:lvl>
    <w:lvl w:ilvl="7">
      <w:start w:val="0"/>
      <w:isLgl/>
      <w:numFmt w:val="bullet"/>
      <w:lvlText w:val="o"/>
      <w:lvlJc w:val="left"/>
      <w:pPr>
        <w:tabs>
          <w:tab w:val="num" w:pos="0"/>
        </w:tabs>
        <w:ind w:left="6468" w:hanging="360"/>
      </w:pPr>
      <w:rPr>
        <w:rFonts w:ascii="Courier New" w:hAnsi="Courier New" w:cs="Courier New" w:hint="default"/>
      </w:rPr>
    </w:lvl>
    <w:lvl w:ilvl="8">
      <w:start w:val="0"/>
      <w:isLgl/>
      <w:numFmt w:val="bullet"/>
      <w:lvlText w:val=""/>
      <w:lvlJc w:val="left"/>
      <w:pPr>
        <w:tabs>
          <w:tab w:val="num" w:pos="0"/>
        </w:tabs>
        <w:ind w:left="7188" w:hanging="360"/>
      </w:pPr>
      <w:rPr>
        <w:rFonts w:ascii="Wingdings" w:hAnsi="Wingdings" w:cs="Wingdings" w:hint="default"/>
      </w:rPr>
    </w:lvl>
  </w:abstractNum>
  <w:abstractNum w:abstractNumId="13">
    <w:lvl w:ilvl="0">
      <w:isLgl/>
      <w:numFmt w:val="bullet"/>
      <w:lvlText w:val="-"/>
      <w:lvlJc w:val="left"/>
      <w:pPr>
        <w:tabs>
          <w:tab w:val="num" w:pos="0"/>
        </w:tabs>
        <w:ind w:left="720" w:hanging="360"/>
      </w:pPr>
      <w:rPr>
        <w:rFonts w:ascii="Calibri" w:hAnsi="Calibri" w:cs="Calibri" w:hint="default"/>
      </w:rPr>
    </w:lvl>
    <w:lvl w:ilvl="1">
      <w:start w:val="0"/>
      <w:isLgl/>
      <w:numFmt w:val="bullet"/>
      <w:lvlText w:val="o"/>
      <w:lvlJc w:val="left"/>
      <w:pPr>
        <w:tabs>
          <w:tab w:val="num" w:pos="0"/>
        </w:tabs>
        <w:ind w:left="1440" w:hanging="360"/>
      </w:pPr>
      <w:rPr>
        <w:rFonts w:ascii="Courier New" w:hAnsi="Courier New" w:cs="Courier New" w:hint="default"/>
      </w:rPr>
    </w:lvl>
    <w:lvl w:ilvl="2">
      <w:start w:val="0"/>
      <w:isLgl/>
      <w:numFmt w:val="bullet"/>
      <w:lvlText w:val=""/>
      <w:lvlJc w:val="left"/>
      <w:pPr>
        <w:tabs>
          <w:tab w:val="num" w:pos="0"/>
        </w:tabs>
        <w:ind w:left="2160" w:hanging="360"/>
      </w:pPr>
      <w:rPr>
        <w:rFonts w:ascii="Wingdings" w:hAnsi="Wingdings" w:cs="Wingdings" w:hint="default"/>
      </w:rPr>
    </w:lvl>
    <w:lvl w:ilvl="3">
      <w:start w:val="0"/>
      <w:isLgl/>
      <w:numFmt w:val="bullet"/>
      <w:lvlText w:val=""/>
      <w:lvlJc w:val="left"/>
      <w:pPr>
        <w:tabs>
          <w:tab w:val="num" w:pos="0"/>
        </w:tabs>
        <w:ind w:left="2880" w:hanging="360"/>
      </w:pPr>
      <w:rPr>
        <w:rFonts w:ascii="Symbol" w:hAnsi="Symbol" w:cs="Symbol" w:hint="default"/>
      </w:rPr>
    </w:lvl>
    <w:lvl w:ilvl="4">
      <w:start w:val="0"/>
      <w:isLgl/>
      <w:numFmt w:val="bullet"/>
      <w:lvlText w:val="o"/>
      <w:lvlJc w:val="left"/>
      <w:pPr>
        <w:tabs>
          <w:tab w:val="num" w:pos="0"/>
        </w:tabs>
        <w:ind w:left="3600" w:hanging="360"/>
      </w:pPr>
      <w:rPr>
        <w:rFonts w:ascii="Courier New" w:hAnsi="Courier New" w:cs="Courier New" w:hint="default"/>
      </w:rPr>
    </w:lvl>
    <w:lvl w:ilvl="5">
      <w:start w:val="0"/>
      <w:isLgl/>
      <w:numFmt w:val="bullet"/>
      <w:lvlText w:val=""/>
      <w:lvlJc w:val="left"/>
      <w:pPr>
        <w:tabs>
          <w:tab w:val="num" w:pos="0"/>
        </w:tabs>
        <w:ind w:left="4320" w:hanging="360"/>
      </w:pPr>
      <w:rPr>
        <w:rFonts w:ascii="Wingdings" w:hAnsi="Wingdings" w:cs="Wingdings" w:hint="default"/>
      </w:rPr>
    </w:lvl>
    <w:lvl w:ilvl="6">
      <w:start w:val="0"/>
      <w:isLgl/>
      <w:numFmt w:val="bullet"/>
      <w:lvlText w:val=""/>
      <w:lvlJc w:val="left"/>
      <w:pPr>
        <w:tabs>
          <w:tab w:val="num" w:pos="0"/>
        </w:tabs>
        <w:ind w:left="5040" w:hanging="360"/>
      </w:pPr>
      <w:rPr>
        <w:rFonts w:ascii="Symbol" w:hAnsi="Symbol" w:cs="Symbol" w:hint="default"/>
      </w:rPr>
    </w:lvl>
    <w:lvl w:ilvl="7">
      <w:start w:val="0"/>
      <w:isLgl/>
      <w:numFmt w:val="bullet"/>
      <w:lvlText w:val="o"/>
      <w:lvlJc w:val="left"/>
      <w:pPr>
        <w:tabs>
          <w:tab w:val="num" w:pos="0"/>
        </w:tabs>
        <w:ind w:left="5760" w:hanging="360"/>
      </w:pPr>
      <w:rPr>
        <w:rFonts w:ascii="Courier New" w:hAnsi="Courier New" w:cs="Courier New" w:hint="default"/>
      </w:rPr>
    </w:lvl>
    <w:lvl w:ilvl="8">
      <w:start w:val="0"/>
      <w:isLgl/>
      <w:numFmt w:val="bullet"/>
      <w:lvlText w:val=""/>
      <w:lvlJc w:val="left"/>
      <w:pPr>
        <w:tabs>
          <w:tab w:val="num" w:pos="0"/>
        </w:tabs>
        <w:ind w:left="6480" w:hanging="360"/>
      </w:pPr>
      <w:rPr>
        <w:rFonts w:ascii="Wingdings" w:hAnsi="Wingdings" w:cs="Wingdings" w:hint="default"/>
      </w:rPr>
    </w:lvl>
  </w:abstractNum>
  <w:abstractNum w:abstractNumId="14">
    <w:lvl w:ilvl="0">
      <w:isLgl/>
      <w:numFmt w:val="bullet"/>
      <w:lvlText w:val="-"/>
      <w:lvlJc w:val="left"/>
      <w:pPr>
        <w:tabs>
          <w:tab w:val="num" w:pos="0"/>
        </w:tabs>
        <w:ind w:left="720" w:hanging="360"/>
      </w:pPr>
      <w:rPr>
        <w:rFonts w:ascii="Calibri" w:hAnsi="Calibri" w:cs="Calibri" w:hint="default"/>
      </w:rPr>
    </w:lvl>
    <w:lvl w:ilvl="1">
      <w:start w:val="0"/>
      <w:isLgl/>
      <w:numFmt w:val="bullet"/>
      <w:lvlText w:val="o"/>
      <w:lvlJc w:val="left"/>
      <w:pPr>
        <w:tabs>
          <w:tab w:val="num" w:pos="0"/>
        </w:tabs>
        <w:ind w:left="1440" w:hanging="360"/>
      </w:pPr>
      <w:rPr>
        <w:rFonts w:ascii="Courier New" w:hAnsi="Courier New" w:cs="Courier New" w:hint="default"/>
      </w:rPr>
    </w:lvl>
    <w:lvl w:ilvl="2">
      <w:start w:val="0"/>
      <w:isLgl/>
      <w:numFmt w:val="bullet"/>
      <w:lvlText w:val=""/>
      <w:lvlJc w:val="left"/>
      <w:pPr>
        <w:tabs>
          <w:tab w:val="num" w:pos="0"/>
        </w:tabs>
        <w:ind w:left="2160" w:hanging="360"/>
      </w:pPr>
      <w:rPr>
        <w:rFonts w:ascii="Wingdings" w:hAnsi="Wingdings" w:cs="Wingdings" w:hint="default"/>
      </w:rPr>
    </w:lvl>
    <w:lvl w:ilvl="3">
      <w:start w:val="0"/>
      <w:isLgl/>
      <w:numFmt w:val="bullet"/>
      <w:lvlText w:val=""/>
      <w:lvlJc w:val="left"/>
      <w:pPr>
        <w:tabs>
          <w:tab w:val="num" w:pos="0"/>
        </w:tabs>
        <w:ind w:left="2880" w:hanging="360"/>
      </w:pPr>
      <w:rPr>
        <w:rFonts w:ascii="Symbol" w:hAnsi="Symbol" w:cs="Symbol" w:hint="default"/>
      </w:rPr>
    </w:lvl>
    <w:lvl w:ilvl="4">
      <w:start w:val="0"/>
      <w:isLgl/>
      <w:numFmt w:val="bullet"/>
      <w:lvlText w:val="o"/>
      <w:lvlJc w:val="left"/>
      <w:pPr>
        <w:tabs>
          <w:tab w:val="num" w:pos="0"/>
        </w:tabs>
        <w:ind w:left="3600" w:hanging="360"/>
      </w:pPr>
      <w:rPr>
        <w:rFonts w:ascii="Courier New" w:hAnsi="Courier New" w:cs="Courier New" w:hint="default"/>
      </w:rPr>
    </w:lvl>
    <w:lvl w:ilvl="5">
      <w:start w:val="0"/>
      <w:isLgl/>
      <w:numFmt w:val="bullet"/>
      <w:lvlText w:val=""/>
      <w:lvlJc w:val="left"/>
      <w:pPr>
        <w:tabs>
          <w:tab w:val="num" w:pos="0"/>
        </w:tabs>
        <w:ind w:left="4320" w:hanging="360"/>
      </w:pPr>
      <w:rPr>
        <w:rFonts w:ascii="Wingdings" w:hAnsi="Wingdings" w:cs="Wingdings" w:hint="default"/>
      </w:rPr>
    </w:lvl>
    <w:lvl w:ilvl="6">
      <w:start w:val="0"/>
      <w:isLgl/>
      <w:numFmt w:val="bullet"/>
      <w:lvlText w:val=""/>
      <w:lvlJc w:val="left"/>
      <w:pPr>
        <w:tabs>
          <w:tab w:val="num" w:pos="0"/>
        </w:tabs>
        <w:ind w:left="5040" w:hanging="360"/>
      </w:pPr>
      <w:rPr>
        <w:rFonts w:ascii="Symbol" w:hAnsi="Symbol" w:cs="Symbol" w:hint="default"/>
      </w:rPr>
    </w:lvl>
    <w:lvl w:ilvl="7">
      <w:start w:val="0"/>
      <w:isLgl/>
      <w:numFmt w:val="bullet"/>
      <w:lvlText w:val="o"/>
      <w:lvlJc w:val="left"/>
      <w:pPr>
        <w:tabs>
          <w:tab w:val="num" w:pos="0"/>
        </w:tabs>
        <w:ind w:left="5760" w:hanging="360"/>
      </w:pPr>
      <w:rPr>
        <w:rFonts w:ascii="Courier New" w:hAnsi="Courier New" w:cs="Courier New" w:hint="default"/>
      </w:rPr>
    </w:lvl>
    <w:lvl w:ilvl="8">
      <w:start w:val="0"/>
      <w:isLgl/>
      <w:numFmt w:val="bullet"/>
      <w:lvlText w:val=""/>
      <w:lvlJc w:val="left"/>
      <w:pPr>
        <w:tabs>
          <w:tab w:val="num" w:pos="0"/>
        </w:tabs>
        <w:ind w:left="6480" w:hanging="360"/>
      </w:pPr>
      <w:rPr>
        <w:rFonts w:ascii="Wingdings" w:hAnsi="Wingdings" w:cs="Wingdings" w:hint="default"/>
      </w:rPr>
    </w:lvl>
  </w:abstractNum>
  <w:abstractNum w:abstractNumId="15">
    <w:lvl w:ilvl="0">
      <w:isLgl/>
      <w:numFmt w:val="bullet"/>
      <w:lvlText w:val="-"/>
      <w:lvlJc w:val="left"/>
      <w:pPr>
        <w:tabs>
          <w:tab w:val="num" w:pos="0"/>
        </w:tabs>
        <w:ind w:left="720" w:hanging="360"/>
      </w:pPr>
      <w:rPr>
        <w:rFonts w:ascii="Calibri" w:hAnsi="Calibri" w:cs="Calibri" w:hint="default"/>
      </w:rPr>
    </w:lvl>
    <w:lvl w:ilvl="1">
      <w:start w:val="0"/>
      <w:isLgl/>
      <w:numFmt w:val="bullet"/>
      <w:lvlText w:val="o"/>
      <w:lvlJc w:val="left"/>
      <w:pPr>
        <w:tabs>
          <w:tab w:val="num" w:pos="0"/>
        </w:tabs>
        <w:ind w:left="1440" w:hanging="360"/>
      </w:pPr>
      <w:rPr>
        <w:rFonts w:ascii="Courier New" w:hAnsi="Courier New" w:cs="Courier New" w:hint="default"/>
      </w:rPr>
    </w:lvl>
    <w:lvl w:ilvl="2">
      <w:start w:val="0"/>
      <w:isLgl/>
      <w:numFmt w:val="bullet"/>
      <w:lvlText w:val=""/>
      <w:lvlJc w:val="left"/>
      <w:pPr>
        <w:tabs>
          <w:tab w:val="num" w:pos="0"/>
        </w:tabs>
        <w:ind w:left="2160" w:hanging="360"/>
      </w:pPr>
      <w:rPr>
        <w:rFonts w:ascii="Wingdings" w:hAnsi="Wingdings" w:cs="Wingdings" w:hint="default"/>
      </w:rPr>
    </w:lvl>
    <w:lvl w:ilvl="3">
      <w:start w:val="0"/>
      <w:isLgl/>
      <w:numFmt w:val="bullet"/>
      <w:lvlText w:val=""/>
      <w:lvlJc w:val="left"/>
      <w:pPr>
        <w:tabs>
          <w:tab w:val="num" w:pos="0"/>
        </w:tabs>
        <w:ind w:left="2880" w:hanging="360"/>
      </w:pPr>
      <w:rPr>
        <w:rFonts w:ascii="Symbol" w:hAnsi="Symbol" w:cs="Symbol" w:hint="default"/>
      </w:rPr>
    </w:lvl>
    <w:lvl w:ilvl="4">
      <w:start w:val="0"/>
      <w:isLgl/>
      <w:numFmt w:val="bullet"/>
      <w:lvlText w:val="o"/>
      <w:lvlJc w:val="left"/>
      <w:pPr>
        <w:tabs>
          <w:tab w:val="num" w:pos="0"/>
        </w:tabs>
        <w:ind w:left="3600" w:hanging="360"/>
      </w:pPr>
      <w:rPr>
        <w:rFonts w:ascii="Courier New" w:hAnsi="Courier New" w:cs="Courier New" w:hint="default"/>
      </w:rPr>
    </w:lvl>
    <w:lvl w:ilvl="5">
      <w:start w:val="0"/>
      <w:isLgl/>
      <w:numFmt w:val="bullet"/>
      <w:lvlText w:val=""/>
      <w:lvlJc w:val="left"/>
      <w:pPr>
        <w:tabs>
          <w:tab w:val="num" w:pos="0"/>
        </w:tabs>
        <w:ind w:left="4320" w:hanging="360"/>
      </w:pPr>
      <w:rPr>
        <w:rFonts w:ascii="Wingdings" w:hAnsi="Wingdings" w:cs="Wingdings" w:hint="default"/>
      </w:rPr>
    </w:lvl>
    <w:lvl w:ilvl="6">
      <w:start w:val="0"/>
      <w:isLgl/>
      <w:numFmt w:val="bullet"/>
      <w:lvlText w:val=""/>
      <w:lvlJc w:val="left"/>
      <w:pPr>
        <w:tabs>
          <w:tab w:val="num" w:pos="0"/>
        </w:tabs>
        <w:ind w:left="5040" w:hanging="360"/>
      </w:pPr>
      <w:rPr>
        <w:rFonts w:ascii="Symbol" w:hAnsi="Symbol" w:cs="Symbol" w:hint="default"/>
      </w:rPr>
    </w:lvl>
    <w:lvl w:ilvl="7">
      <w:start w:val="0"/>
      <w:isLgl/>
      <w:numFmt w:val="bullet"/>
      <w:lvlText w:val="o"/>
      <w:lvlJc w:val="left"/>
      <w:pPr>
        <w:tabs>
          <w:tab w:val="num" w:pos="0"/>
        </w:tabs>
        <w:ind w:left="5760" w:hanging="360"/>
      </w:pPr>
      <w:rPr>
        <w:rFonts w:ascii="Courier New" w:hAnsi="Courier New" w:cs="Courier New" w:hint="default"/>
      </w:rPr>
    </w:lvl>
    <w:lvl w:ilvl="8">
      <w:start w:val="0"/>
      <w:isLgl/>
      <w:numFmt w:val="bullet"/>
      <w:lvlText w:val=""/>
      <w:lvlJc w:val="left"/>
      <w:pPr>
        <w:tabs>
          <w:tab w:val="num" w:pos="0"/>
        </w:tabs>
        <w:ind w:left="6480" w:hanging="360"/>
      </w:pPr>
      <w:rPr>
        <w:rFonts w:ascii="Wingdings" w:hAnsi="Wingdings" w:cs="Wingdings" w:hint="default"/>
      </w:rPr>
    </w:lvl>
  </w:abstractNum>
  <w:abstractNum w:abstractNumId="16">
    <w:lvl w:ilvl="0">
      <w:isLgl/>
      <w:numFmt w:val="bullet"/>
      <w:lvlText w:val="-"/>
      <w:lvlJc w:val="left"/>
      <w:pPr>
        <w:tabs>
          <w:tab w:val="num" w:pos="0"/>
        </w:tabs>
        <w:ind w:left="720" w:hanging="360"/>
      </w:pPr>
      <w:rPr>
        <w:rFonts w:ascii="Calibri" w:hAnsi="Calibri" w:cs="Calibri" w:hint="default"/>
      </w:rPr>
    </w:lvl>
    <w:lvl w:ilvl="1">
      <w:start w:val="0"/>
      <w:isLgl/>
      <w:numFmt w:val="bullet"/>
      <w:lvlText w:val="o"/>
      <w:lvlJc w:val="left"/>
      <w:pPr>
        <w:tabs>
          <w:tab w:val="num" w:pos="0"/>
        </w:tabs>
        <w:ind w:left="1440" w:hanging="360"/>
      </w:pPr>
      <w:rPr>
        <w:rFonts w:ascii="Courier New" w:hAnsi="Courier New" w:cs="Courier New" w:hint="default"/>
      </w:rPr>
    </w:lvl>
    <w:lvl w:ilvl="2">
      <w:start w:val="0"/>
      <w:isLgl/>
      <w:numFmt w:val="bullet"/>
      <w:lvlText w:val=""/>
      <w:lvlJc w:val="left"/>
      <w:pPr>
        <w:tabs>
          <w:tab w:val="num" w:pos="0"/>
        </w:tabs>
        <w:ind w:left="2160" w:hanging="360"/>
      </w:pPr>
      <w:rPr>
        <w:rFonts w:ascii="Wingdings" w:hAnsi="Wingdings" w:cs="Wingdings" w:hint="default"/>
      </w:rPr>
    </w:lvl>
    <w:lvl w:ilvl="3">
      <w:start w:val="0"/>
      <w:isLgl/>
      <w:numFmt w:val="bullet"/>
      <w:lvlText w:val=""/>
      <w:lvlJc w:val="left"/>
      <w:pPr>
        <w:tabs>
          <w:tab w:val="num" w:pos="0"/>
        </w:tabs>
        <w:ind w:left="2880" w:hanging="360"/>
      </w:pPr>
      <w:rPr>
        <w:rFonts w:ascii="Symbol" w:hAnsi="Symbol" w:cs="Symbol" w:hint="default"/>
      </w:rPr>
    </w:lvl>
    <w:lvl w:ilvl="4">
      <w:start w:val="0"/>
      <w:isLgl/>
      <w:numFmt w:val="bullet"/>
      <w:lvlText w:val="o"/>
      <w:lvlJc w:val="left"/>
      <w:pPr>
        <w:tabs>
          <w:tab w:val="num" w:pos="0"/>
        </w:tabs>
        <w:ind w:left="3600" w:hanging="360"/>
      </w:pPr>
      <w:rPr>
        <w:rFonts w:ascii="Courier New" w:hAnsi="Courier New" w:cs="Courier New" w:hint="default"/>
      </w:rPr>
    </w:lvl>
    <w:lvl w:ilvl="5">
      <w:start w:val="0"/>
      <w:isLgl/>
      <w:numFmt w:val="bullet"/>
      <w:lvlText w:val=""/>
      <w:lvlJc w:val="left"/>
      <w:pPr>
        <w:tabs>
          <w:tab w:val="num" w:pos="0"/>
        </w:tabs>
        <w:ind w:left="4320" w:hanging="360"/>
      </w:pPr>
      <w:rPr>
        <w:rFonts w:ascii="Wingdings" w:hAnsi="Wingdings" w:cs="Wingdings" w:hint="default"/>
      </w:rPr>
    </w:lvl>
    <w:lvl w:ilvl="6">
      <w:start w:val="0"/>
      <w:isLgl/>
      <w:numFmt w:val="bullet"/>
      <w:lvlText w:val=""/>
      <w:lvlJc w:val="left"/>
      <w:pPr>
        <w:tabs>
          <w:tab w:val="num" w:pos="0"/>
        </w:tabs>
        <w:ind w:left="5040" w:hanging="360"/>
      </w:pPr>
      <w:rPr>
        <w:rFonts w:ascii="Symbol" w:hAnsi="Symbol" w:cs="Symbol" w:hint="default"/>
      </w:rPr>
    </w:lvl>
    <w:lvl w:ilvl="7">
      <w:start w:val="0"/>
      <w:isLgl/>
      <w:numFmt w:val="bullet"/>
      <w:lvlText w:val="o"/>
      <w:lvlJc w:val="left"/>
      <w:pPr>
        <w:tabs>
          <w:tab w:val="num" w:pos="0"/>
        </w:tabs>
        <w:ind w:left="5760" w:hanging="360"/>
      </w:pPr>
      <w:rPr>
        <w:rFonts w:ascii="Courier New" w:hAnsi="Courier New" w:cs="Courier New" w:hint="default"/>
      </w:rPr>
    </w:lvl>
    <w:lvl w:ilvl="8">
      <w:start w:val="0"/>
      <w:isLgl/>
      <w:numFmt w:val="bullet"/>
      <w:lvlText w:val=""/>
      <w:lvlJc w:val="left"/>
      <w:pPr>
        <w:tabs>
          <w:tab w:val="num" w:pos="0"/>
        </w:tabs>
        <w:ind w:left="6480" w:hanging="360"/>
      </w:pPr>
      <w:rPr>
        <w:rFonts w:ascii="Wingdings" w:hAnsi="Wingdings" w:cs="Wingdings" w:hint="default"/>
      </w:rPr>
    </w:lvl>
  </w:abstractNum>
  <w:abstractNum w:abstractNumId="17">
    <w:lvl w:ilvl="0">
      <w:isLgl/>
      <w:numFmt w:val="bullet"/>
      <w:lvlText w:val="-"/>
      <w:lvlJc w:val="left"/>
      <w:pPr>
        <w:tabs>
          <w:tab w:val="num" w:pos="0"/>
        </w:tabs>
        <w:ind w:left="720" w:hanging="360"/>
      </w:pPr>
      <w:rPr>
        <w:rFonts w:ascii="Calibri" w:hAnsi="Calibri" w:cs="Calibri" w:hint="default"/>
      </w:rPr>
    </w:lvl>
    <w:lvl w:ilvl="1">
      <w:start w:val="0"/>
      <w:isLgl/>
      <w:numFmt w:val="bullet"/>
      <w:lvlText w:val="o"/>
      <w:lvlJc w:val="left"/>
      <w:pPr>
        <w:tabs>
          <w:tab w:val="num" w:pos="0"/>
        </w:tabs>
        <w:ind w:left="1440" w:hanging="360"/>
      </w:pPr>
      <w:rPr>
        <w:rFonts w:ascii="Courier New" w:hAnsi="Courier New" w:cs="Courier New" w:hint="default"/>
      </w:rPr>
    </w:lvl>
    <w:lvl w:ilvl="2">
      <w:start w:val="0"/>
      <w:isLgl/>
      <w:numFmt w:val="bullet"/>
      <w:lvlText w:val=""/>
      <w:lvlJc w:val="left"/>
      <w:pPr>
        <w:tabs>
          <w:tab w:val="num" w:pos="0"/>
        </w:tabs>
        <w:ind w:left="2160" w:hanging="360"/>
      </w:pPr>
      <w:rPr>
        <w:rFonts w:ascii="Wingdings" w:hAnsi="Wingdings" w:cs="Wingdings" w:hint="default"/>
      </w:rPr>
    </w:lvl>
    <w:lvl w:ilvl="3">
      <w:start w:val="0"/>
      <w:isLgl/>
      <w:numFmt w:val="bullet"/>
      <w:lvlText w:val=""/>
      <w:lvlJc w:val="left"/>
      <w:pPr>
        <w:tabs>
          <w:tab w:val="num" w:pos="0"/>
        </w:tabs>
        <w:ind w:left="2880" w:hanging="360"/>
      </w:pPr>
      <w:rPr>
        <w:rFonts w:ascii="Symbol" w:hAnsi="Symbol" w:cs="Symbol" w:hint="default"/>
      </w:rPr>
    </w:lvl>
    <w:lvl w:ilvl="4">
      <w:start w:val="0"/>
      <w:isLgl/>
      <w:numFmt w:val="bullet"/>
      <w:lvlText w:val="o"/>
      <w:lvlJc w:val="left"/>
      <w:pPr>
        <w:tabs>
          <w:tab w:val="num" w:pos="0"/>
        </w:tabs>
        <w:ind w:left="3600" w:hanging="360"/>
      </w:pPr>
      <w:rPr>
        <w:rFonts w:ascii="Courier New" w:hAnsi="Courier New" w:cs="Courier New" w:hint="default"/>
      </w:rPr>
    </w:lvl>
    <w:lvl w:ilvl="5">
      <w:start w:val="0"/>
      <w:isLgl/>
      <w:numFmt w:val="bullet"/>
      <w:lvlText w:val=""/>
      <w:lvlJc w:val="left"/>
      <w:pPr>
        <w:tabs>
          <w:tab w:val="num" w:pos="0"/>
        </w:tabs>
        <w:ind w:left="4320" w:hanging="360"/>
      </w:pPr>
      <w:rPr>
        <w:rFonts w:ascii="Wingdings" w:hAnsi="Wingdings" w:cs="Wingdings" w:hint="default"/>
      </w:rPr>
    </w:lvl>
    <w:lvl w:ilvl="6">
      <w:start w:val="0"/>
      <w:isLgl/>
      <w:numFmt w:val="bullet"/>
      <w:lvlText w:val=""/>
      <w:lvlJc w:val="left"/>
      <w:pPr>
        <w:tabs>
          <w:tab w:val="num" w:pos="0"/>
        </w:tabs>
        <w:ind w:left="5040" w:hanging="360"/>
      </w:pPr>
      <w:rPr>
        <w:rFonts w:ascii="Symbol" w:hAnsi="Symbol" w:cs="Symbol" w:hint="default"/>
      </w:rPr>
    </w:lvl>
    <w:lvl w:ilvl="7">
      <w:start w:val="0"/>
      <w:isLgl/>
      <w:numFmt w:val="bullet"/>
      <w:lvlText w:val="o"/>
      <w:lvlJc w:val="left"/>
      <w:pPr>
        <w:tabs>
          <w:tab w:val="num" w:pos="0"/>
        </w:tabs>
        <w:ind w:left="5760" w:hanging="360"/>
      </w:pPr>
      <w:rPr>
        <w:rFonts w:ascii="Courier New" w:hAnsi="Courier New" w:cs="Courier New" w:hint="default"/>
      </w:rPr>
    </w:lvl>
    <w:lvl w:ilvl="8">
      <w:start w:val="0"/>
      <w:isLgl/>
      <w:numFmt w:val="bullet"/>
      <w:lvlText w:val=""/>
      <w:lvlJc w:val="left"/>
      <w:pPr>
        <w:tabs>
          <w:tab w:val="num" w:pos="0"/>
        </w:tabs>
        <w:ind w:left="6480" w:hanging="360"/>
      </w:pPr>
      <w:rPr>
        <w:rFonts w:ascii="Wingdings" w:hAnsi="Wingdings" w:cs="Wingdings" w:hint="default"/>
      </w:rPr>
    </w:lvl>
  </w:abstractNum>
  <w:abstractNum w:abstractNumId="1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6"/>
  </w:num>
  <w:num w:numId="20">
    <w:abstractNumId w:val="6"/>
  </w:num>
  <w:num w:numId="21">
    <w:abstractNumId w:val="6"/>
  </w:num>
  <w:num w:numId="22">
    <w:abstractNumId w:val="6"/>
  </w:num>
  <w:num w:numId="23">
    <w:abstractNumId w:val="6"/>
  </w:num>
  <w:num w:numId="24">
    <w:abstractNumId w:val="6"/>
  </w:num>
</w:numbering>
</file>

<file path=word/settings.xml><?xml version="1.0" encoding="utf-8"?>
<w:settings xmlns:w="http://schemas.openxmlformats.org/wordprocessingml/2006/main">
  <w:zoom w:percent="80"/>
  <w:trackRevisions/>
  <w:defaultTabStop w:val="708"/>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Marianne" w:hAnsi="Marianne" w:eastAsia="NSimSun" w:cs="Arial"/>
        <w:sz w:val="24"/>
        <w:szCs w:val="24"/>
        <w:lang w:val="fr-FR" w:eastAsia="zh-CN" w:bidi="hi-IN"/>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val="false"/>
      <w:suppressAutoHyphens w:val="false"/>
      <w:bidi w:val="0"/>
      <w:spacing w:before="0" w:after="0"/>
      <w:jc w:val="left"/>
    </w:pPr>
    <w:rPr>
      <w:rFonts w:ascii="Marianne" w:hAnsi="Marianne" w:eastAsia="NSimSun" w:cs="Arial"/>
      <w:color w:val="auto"/>
      <w:kern w:val="0"/>
      <w:sz w:val="24"/>
      <w:szCs w:val="24"/>
      <w:lang w:val="fr-FR" w:eastAsia="zh-CN" w:bidi="hi-IN"/>
    </w:rPr>
  </w:style>
  <w:style w:type="paragraph" w:styleId="Heading1">
    <w:name w:val="Heading 1"/>
    <w:basedOn w:val="Normal"/>
    <w:next w:val="Normal"/>
    <w:link w:val="Titre1Car"/>
    <w:uiPriority w:val="9"/>
    <w:qFormat/>
    <w:pPr>
      <w:keepNext w:val="true"/>
      <w:keepLines/>
      <w:spacing w:before="360" w:after="80"/>
      <w:outlineLvl w:val="0"/>
    </w:pPr>
    <w:rPr>
      <w:rFonts w:ascii="Arial" w:hAnsi="Arial" w:eastAsia="Arial"/>
      <w:color w:themeColor="accent1" w:themeShade="bf" w:val="2F5496"/>
      <w:sz w:val="40"/>
      <w:szCs w:val="40"/>
    </w:rPr>
  </w:style>
  <w:style w:type="paragraph" w:styleId="Heading2">
    <w:name w:val="Heading 2"/>
    <w:basedOn w:val="Normal"/>
    <w:next w:val="Normal"/>
    <w:link w:val="Titre2Car"/>
    <w:uiPriority w:val="9"/>
    <w:unhideWhenUsed/>
    <w:qFormat/>
    <w:pPr>
      <w:keepNext w:val="true"/>
      <w:keepLines/>
      <w:spacing w:before="160" w:after="80"/>
      <w:outlineLvl w:val="1"/>
    </w:pPr>
    <w:rPr>
      <w:rFonts w:ascii="Arial" w:hAnsi="Arial" w:eastAsia="Arial"/>
      <w:color w:themeColor="accent1" w:themeShade="bf" w:val="2F5496"/>
      <w:sz w:val="32"/>
      <w:szCs w:val="32"/>
    </w:rPr>
  </w:style>
  <w:style w:type="paragraph" w:styleId="Heading3">
    <w:name w:val="Heading 3"/>
    <w:basedOn w:val="Normal"/>
    <w:next w:val="Normal"/>
    <w:link w:val="Titre3Car"/>
    <w:uiPriority w:val="9"/>
    <w:unhideWhenUsed/>
    <w:qFormat/>
    <w:pPr>
      <w:keepNext w:val="true"/>
      <w:keepLines/>
      <w:spacing w:before="160" w:after="80"/>
      <w:outlineLvl w:val="2"/>
    </w:pPr>
    <w:rPr>
      <w:rFonts w:ascii="Arial" w:hAnsi="Arial" w:eastAsia="Arial"/>
      <w:color w:themeColor="accent1" w:themeShade="bf" w:val="2F5496"/>
      <w:sz w:val="28"/>
      <w:szCs w:val="28"/>
    </w:rPr>
  </w:style>
  <w:style w:type="paragraph" w:styleId="Heading4">
    <w:name w:val="Heading 4"/>
    <w:basedOn w:val="Normal"/>
    <w:next w:val="Normal"/>
    <w:link w:val="Titre4Car"/>
    <w:uiPriority w:val="9"/>
    <w:unhideWhenUsed/>
    <w:qFormat/>
    <w:pPr>
      <w:keepNext w:val="true"/>
      <w:keepLines/>
      <w:spacing w:before="80" w:after="40"/>
      <w:outlineLvl w:val="3"/>
    </w:pPr>
    <w:rPr>
      <w:rFonts w:ascii="Arial" w:hAnsi="Arial" w:eastAsia="Arial"/>
      <w:i/>
      <w:iCs/>
      <w:color w:themeColor="accent1" w:themeShade="bf" w:val="2F5496"/>
    </w:rPr>
  </w:style>
  <w:style w:type="paragraph" w:styleId="Heading5">
    <w:name w:val="Heading 5"/>
    <w:basedOn w:val="Normal"/>
    <w:next w:val="Normal"/>
    <w:link w:val="Titre5Car"/>
    <w:uiPriority w:val="9"/>
    <w:unhideWhenUsed/>
    <w:qFormat/>
    <w:pPr>
      <w:keepNext w:val="true"/>
      <w:keepLines/>
      <w:spacing w:before="80" w:after="40"/>
      <w:outlineLvl w:val="4"/>
    </w:pPr>
    <w:rPr>
      <w:rFonts w:ascii="Arial" w:hAnsi="Arial" w:eastAsia="Arial"/>
      <w:color w:themeColor="accent1" w:themeShade="bf" w:val="2F5496"/>
    </w:rPr>
  </w:style>
  <w:style w:type="paragraph" w:styleId="Heading6">
    <w:name w:val="Heading 6"/>
    <w:basedOn w:val="Normal"/>
    <w:next w:val="Normal"/>
    <w:link w:val="Titre6Car"/>
    <w:uiPriority w:val="9"/>
    <w:unhideWhenUsed/>
    <w:qFormat/>
    <w:pPr>
      <w:keepNext w:val="true"/>
      <w:keepLines/>
      <w:spacing w:before="40" w:after="0"/>
      <w:outlineLvl w:val="5"/>
    </w:pPr>
    <w:rPr>
      <w:rFonts w:ascii="Arial" w:hAnsi="Arial" w:eastAsia="Arial"/>
      <w:i/>
      <w:iCs/>
      <w:color w:themeColor="text1" w:themeTint="a6" w:val="595959"/>
    </w:rPr>
  </w:style>
  <w:style w:type="paragraph" w:styleId="Heading7">
    <w:name w:val="Heading 7"/>
    <w:basedOn w:val="Normal"/>
    <w:next w:val="Normal"/>
    <w:link w:val="Titre7Car"/>
    <w:uiPriority w:val="9"/>
    <w:unhideWhenUsed/>
    <w:qFormat/>
    <w:pPr>
      <w:keepNext w:val="true"/>
      <w:keepLines/>
      <w:spacing w:before="40" w:after="0"/>
      <w:outlineLvl w:val="6"/>
    </w:pPr>
    <w:rPr>
      <w:rFonts w:ascii="Arial" w:hAnsi="Arial" w:eastAsia="Arial"/>
      <w:color w:themeColor="text1" w:themeTint="a6" w:val="595959"/>
    </w:rPr>
  </w:style>
  <w:style w:type="paragraph" w:styleId="Heading8">
    <w:name w:val="Heading 8"/>
    <w:basedOn w:val="Normal"/>
    <w:next w:val="Normal"/>
    <w:link w:val="Titre8Car"/>
    <w:uiPriority w:val="9"/>
    <w:unhideWhenUsed/>
    <w:qFormat/>
    <w:pPr>
      <w:keepNext w:val="true"/>
      <w:keepLines/>
      <w:outlineLvl w:val="7"/>
    </w:pPr>
    <w:rPr>
      <w:rFonts w:ascii="Arial" w:hAnsi="Arial" w:eastAsia="Arial"/>
      <w:i/>
      <w:iCs/>
      <w:color w:themeColor="text1" w:themeTint="d8" w:val="272727"/>
    </w:rPr>
  </w:style>
  <w:style w:type="paragraph" w:styleId="Heading9">
    <w:name w:val="Heading 9"/>
    <w:basedOn w:val="Normal"/>
    <w:next w:val="Normal"/>
    <w:link w:val="Titre9Car"/>
    <w:uiPriority w:val="9"/>
    <w:unhideWhenUsed/>
    <w:qFormat/>
    <w:pPr>
      <w:keepNext w:val="true"/>
      <w:keepLines/>
      <w:outlineLvl w:val="8"/>
    </w:pPr>
    <w:rPr>
      <w:rFonts w:ascii="Arial" w:hAnsi="Arial" w:eastAsia="Arial"/>
      <w:i/>
      <w:iCs/>
      <w:color w:themeColor="text1" w:themeTint="d8" w:val="272727"/>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uiPriority w:val="9"/>
    <w:qFormat/>
    <w:rPr>
      <w:rFonts w:ascii="Arial" w:hAnsi="Arial" w:eastAsia="Arial" w:cs="Arial"/>
      <w:color w:themeColor="accent1" w:themeShade="bf" w:val="2F5496"/>
      <w:sz w:val="40"/>
      <w:szCs w:val="40"/>
    </w:rPr>
  </w:style>
  <w:style w:type="character" w:styleId="Heading2Char" w:customStyle="1">
    <w:name w:val="Heading 2 Char"/>
    <w:basedOn w:val="DefaultParagraphFont"/>
    <w:uiPriority w:val="9"/>
    <w:qFormat/>
    <w:rPr>
      <w:rFonts w:ascii="Arial" w:hAnsi="Arial" w:eastAsia="Arial" w:cs="Arial"/>
      <w:color w:themeColor="accent1" w:themeShade="bf" w:val="2F5496"/>
      <w:sz w:val="32"/>
      <w:szCs w:val="32"/>
    </w:rPr>
  </w:style>
  <w:style w:type="character" w:styleId="Heading3Char" w:customStyle="1">
    <w:name w:val="Heading 3 Char"/>
    <w:basedOn w:val="DefaultParagraphFont"/>
    <w:uiPriority w:val="9"/>
    <w:qFormat/>
    <w:rPr>
      <w:rFonts w:ascii="Arial" w:hAnsi="Arial" w:eastAsia="Arial" w:cs="Arial"/>
      <w:color w:themeColor="accent1" w:themeShade="bf" w:val="2F5496"/>
      <w:sz w:val="28"/>
      <w:szCs w:val="28"/>
    </w:rPr>
  </w:style>
  <w:style w:type="character" w:styleId="Heading4Char" w:customStyle="1">
    <w:name w:val="Heading 4 Char"/>
    <w:basedOn w:val="DefaultParagraphFont"/>
    <w:uiPriority w:val="9"/>
    <w:qFormat/>
    <w:rPr>
      <w:rFonts w:ascii="Arial" w:hAnsi="Arial" w:eastAsia="Arial" w:cs="Arial"/>
      <w:i/>
      <w:iCs/>
      <w:color w:themeColor="accent1" w:themeShade="bf" w:val="2F5496"/>
    </w:rPr>
  </w:style>
  <w:style w:type="character" w:styleId="Heading5Char" w:customStyle="1">
    <w:name w:val="Heading 5 Char"/>
    <w:basedOn w:val="DefaultParagraphFont"/>
    <w:uiPriority w:val="9"/>
    <w:qFormat/>
    <w:rPr>
      <w:rFonts w:ascii="Arial" w:hAnsi="Arial" w:eastAsia="Arial" w:cs="Arial"/>
      <w:color w:themeColor="accent1" w:themeShade="bf" w:val="2F5496"/>
    </w:rPr>
  </w:style>
  <w:style w:type="character" w:styleId="Heading6Char" w:customStyle="1">
    <w:name w:val="Heading 6 Char"/>
    <w:basedOn w:val="DefaultParagraphFont"/>
    <w:uiPriority w:val="9"/>
    <w:qFormat/>
    <w:rPr>
      <w:rFonts w:ascii="Arial" w:hAnsi="Arial" w:eastAsia="Arial" w:cs="Arial"/>
      <w:i/>
      <w:iCs/>
      <w:color w:themeColor="text1" w:themeTint="a6" w:val="595959"/>
    </w:rPr>
  </w:style>
  <w:style w:type="character" w:styleId="Heading7Char" w:customStyle="1">
    <w:name w:val="Heading 7 Char"/>
    <w:basedOn w:val="DefaultParagraphFont"/>
    <w:uiPriority w:val="9"/>
    <w:qFormat/>
    <w:rPr>
      <w:rFonts w:ascii="Arial" w:hAnsi="Arial" w:eastAsia="Arial" w:cs="Arial"/>
      <w:color w:themeColor="text1" w:themeTint="a6" w:val="595959"/>
    </w:rPr>
  </w:style>
  <w:style w:type="character" w:styleId="Heading8Char" w:customStyle="1">
    <w:name w:val="Heading 8 Char"/>
    <w:basedOn w:val="DefaultParagraphFont"/>
    <w:uiPriority w:val="9"/>
    <w:qFormat/>
    <w:rPr>
      <w:rFonts w:ascii="Arial" w:hAnsi="Arial" w:eastAsia="Arial" w:cs="Arial"/>
      <w:i/>
      <w:iCs/>
      <w:color w:themeColor="text1" w:themeTint="d8" w:val="272727"/>
    </w:rPr>
  </w:style>
  <w:style w:type="character" w:styleId="Heading9Char" w:customStyle="1">
    <w:name w:val="Heading 9 Char"/>
    <w:basedOn w:val="DefaultParagraphFont"/>
    <w:uiPriority w:val="9"/>
    <w:qFormat/>
    <w:rPr>
      <w:rFonts w:ascii="Arial" w:hAnsi="Arial" w:eastAsia="Arial" w:cs="Arial"/>
      <w:i/>
      <w:iCs/>
      <w:color w:themeColor="text1" w:themeTint="d8" w:val="272727"/>
    </w:rPr>
  </w:style>
  <w:style w:type="character" w:styleId="TitleChar" w:customStyle="1">
    <w:name w:val="Title Char"/>
    <w:basedOn w:val="DefaultParagraphFont"/>
    <w:uiPriority w:val="10"/>
    <w:qFormat/>
    <w:rPr>
      <w:rFonts w:ascii="Arial" w:hAnsi="Arial" w:eastAsia="Arial" w:cs="Arial"/>
      <w:spacing w:val="-10"/>
      <w:sz w:val="56"/>
      <w:szCs w:val="56"/>
    </w:rPr>
  </w:style>
  <w:style w:type="character" w:styleId="QuoteChar" w:customStyle="1">
    <w:name w:val="Quote Char"/>
    <w:basedOn w:val="DefaultParagraphFont"/>
    <w:uiPriority w:val="29"/>
    <w:qFormat/>
    <w:rPr>
      <w:i/>
      <w:iCs/>
      <w:color w:themeColor="text1" w:themeTint="bf" w:val="404040"/>
    </w:rPr>
  </w:style>
  <w:style w:type="character" w:styleId="IntenseQuoteChar" w:customStyle="1">
    <w:name w:val="Intense Quote Char"/>
    <w:basedOn w:val="DefaultParagraphFont"/>
    <w:uiPriority w:val="30"/>
    <w:qFormat/>
    <w:rPr>
      <w:i/>
      <w:iCs/>
      <w:color w:themeColor="accent1" w:themeShade="bf" w:val="2F5496"/>
    </w:rPr>
  </w:style>
  <w:style w:type="character" w:styleId="FootnoteTextChar" w:customStyle="1">
    <w:name w:val="Footnote Text Char"/>
    <w:basedOn w:val="DefaultParagraphFont"/>
    <w:uiPriority w:val="99"/>
    <w:semiHidden/>
    <w:qFormat/>
    <w:rPr>
      <w:sz w:val="20"/>
      <w:szCs w:val="20"/>
    </w:rPr>
  </w:style>
  <w:style w:type="character" w:styleId="EndnoteTextChar" w:customStyle="1">
    <w:name w:val="Endnote Text Char"/>
    <w:basedOn w:val="DefaultParagraphFont"/>
    <w:uiPriority w:val="99"/>
    <w:semiHidden/>
    <w:qFormat/>
    <w:rPr>
      <w:sz w:val="20"/>
      <w:szCs w:val="20"/>
    </w:rPr>
  </w:style>
  <w:style w:type="character" w:styleId="InternetLink" w:customStyle="1">
    <w:name w:val="Internet Link"/>
    <w:basedOn w:val="DefaultParagraphFont"/>
    <w:uiPriority w:val="99"/>
    <w:unhideWhenUsed/>
    <w:qFormat/>
    <w:rPr>
      <w:color w:themeColor="hyperlink" w:val="0563C1"/>
      <w:u w:val="single"/>
    </w:rPr>
  </w:style>
  <w:style w:type="character" w:styleId="Titre1Car" w:customStyle="1">
    <w:name w:val="Titre 1 Car"/>
    <w:basedOn w:val="DefaultParagraphFont"/>
    <w:uiPriority w:val="9"/>
    <w:qFormat/>
    <w:rPr>
      <w:rFonts w:ascii="Arial" w:hAnsi="Arial" w:eastAsia="Arial" w:cs="Arial"/>
      <w:color w:themeColor="accent1" w:themeShade="bf" w:val="2F5496"/>
      <w:sz w:val="40"/>
      <w:szCs w:val="40"/>
    </w:rPr>
  </w:style>
  <w:style w:type="character" w:styleId="Titre2Car" w:customStyle="1">
    <w:name w:val="Titre 2 Car"/>
    <w:basedOn w:val="DefaultParagraphFont"/>
    <w:uiPriority w:val="9"/>
    <w:qFormat/>
    <w:rPr>
      <w:rFonts w:ascii="Arial" w:hAnsi="Arial" w:eastAsia="Arial" w:cs="Arial"/>
      <w:color w:themeColor="accent1" w:themeShade="bf" w:val="2F5496"/>
      <w:sz w:val="32"/>
      <w:szCs w:val="32"/>
    </w:rPr>
  </w:style>
  <w:style w:type="character" w:styleId="Titre3Car" w:customStyle="1">
    <w:name w:val="Titre 3 Car"/>
    <w:basedOn w:val="DefaultParagraphFont"/>
    <w:uiPriority w:val="9"/>
    <w:qFormat/>
    <w:rPr>
      <w:rFonts w:ascii="Arial" w:hAnsi="Arial" w:eastAsia="Arial" w:cs="Arial"/>
      <w:color w:themeColor="accent1" w:themeShade="bf" w:val="2F5496"/>
      <w:sz w:val="28"/>
      <w:szCs w:val="28"/>
    </w:rPr>
  </w:style>
  <w:style w:type="character" w:styleId="Titre4Car" w:customStyle="1">
    <w:name w:val="Titre 4 Car"/>
    <w:basedOn w:val="DefaultParagraphFont"/>
    <w:uiPriority w:val="9"/>
    <w:qFormat/>
    <w:rPr>
      <w:rFonts w:ascii="Arial" w:hAnsi="Arial" w:eastAsia="Arial" w:cs="Arial"/>
      <w:i/>
      <w:iCs/>
      <w:color w:themeColor="accent1" w:themeShade="bf" w:val="2F5496"/>
    </w:rPr>
  </w:style>
  <w:style w:type="character" w:styleId="Titre5Car" w:customStyle="1">
    <w:name w:val="Titre 5 Car"/>
    <w:basedOn w:val="DefaultParagraphFont"/>
    <w:uiPriority w:val="9"/>
    <w:qFormat/>
    <w:rPr>
      <w:rFonts w:ascii="Arial" w:hAnsi="Arial" w:eastAsia="Arial" w:cs="Arial"/>
      <w:color w:themeColor="accent1" w:themeShade="bf" w:val="2F5496"/>
    </w:rPr>
  </w:style>
  <w:style w:type="character" w:styleId="Titre6Car" w:customStyle="1">
    <w:name w:val="Titre 6 Car"/>
    <w:basedOn w:val="DefaultParagraphFont"/>
    <w:uiPriority w:val="9"/>
    <w:qFormat/>
    <w:rPr>
      <w:rFonts w:ascii="Arial" w:hAnsi="Arial" w:eastAsia="Arial" w:cs="Arial"/>
      <w:i/>
      <w:iCs/>
      <w:color w:themeColor="text1" w:themeTint="a6" w:val="595959"/>
    </w:rPr>
  </w:style>
  <w:style w:type="character" w:styleId="Titre7Car" w:customStyle="1">
    <w:name w:val="Titre 7 Car"/>
    <w:basedOn w:val="DefaultParagraphFont"/>
    <w:uiPriority w:val="9"/>
    <w:qFormat/>
    <w:rPr>
      <w:rFonts w:ascii="Arial" w:hAnsi="Arial" w:eastAsia="Arial" w:cs="Arial"/>
      <w:color w:themeColor="text1" w:themeTint="a6" w:val="595959"/>
    </w:rPr>
  </w:style>
  <w:style w:type="character" w:styleId="Titre8Car" w:customStyle="1">
    <w:name w:val="Titre 8 Car"/>
    <w:basedOn w:val="DefaultParagraphFont"/>
    <w:uiPriority w:val="9"/>
    <w:qFormat/>
    <w:rPr>
      <w:rFonts w:ascii="Arial" w:hAnsi="Arial" w:eastAsia="Arial" w:cs="Arial"/>
      <w:i/>
      <w:iCs/>
      <w:color w:themeColor="text1" w:themeTint="d8" w:val="272727"/>
    </w:rPr>
  </w:style>
  <w:style w:type="character" w:styleId="Titre9Car" w:customStyle="1">
    <w:name w:val="Titre 9 Car"/>
    <w:basedOn w:val="DefaultParagraphFont"/>
    <w:uiPriority w:val="9"/>
    <w:qFormat/>
    <w:rPr>
      <w:rFonts w:ascii="Arial" w:hAnsi="Arial" w:eastAsia="Arial" w:cs="Arial"/>
      <w:i/>
      <w:iCs/>
      <w:color w:themeColor="text1" w:themeTint="d8" w:val="272727"/>
    </w:rPr>
  </w:style>
  <w:style w:type="character" w:styleId="TitreCar1" w:customStyle="1">
    <w:name w:val="Titre Car1"/>
    <w:basedOn w:val="DefaultParagraphFont"/>
    <w:uiPriority w:val="10"/>
    <w:qFormat/>
    <w:rPr>
      <w:rFonts w:ascii="Arial" w:hAnsi="Arial" w:eastAsia="Arial" w:cs="Arial"/>
      <w:spacing w:val="-10"/>
      <w:sz w:val="56"/>
      <w:szCs w:val="56"/>
    </w:rPr>
  </w:style>
  <w:style w:type="character" w:styleId="SubtitleChar" w:customStyle="1">
    <w:name w:val="Subtitle Char"/>
    <w:basedOn w:val="DefaultParagraphFont"/>
    <w:uiPriority w:val="11"/>
    <w:qFormat/>
    <w:rPr>
      <w:color w:themeColor="text1" w:themeTint="a6" w:val="595959"/>
      <w:spacing w:val="15"/>
      <w:sz w:val="28"/>
      <w:szCs w:val="28"/>
    </w:rPr>
  </w:style>
  <w:style w:type="character" w:styleId="CitationCar" w:customStyle="1">
    <w:name w:val="Citation Car"/>
    <w:basedOn w:val="DefaultParagraphFont"/>
    <w:link w:val="Quote"/>
    <w:uiPriority w:val="29"/>
    <w:qFormat/>
    <w:rPr>
      <w:i/>
      <w:iCs/>
      <w:color w:themeColor="text1" w:themeTint="bf" w:val="404040"/>
    </w:rPr>
  </w:style>
  <w:style w:type="character" w:styleId="IntenseEmphasis">
    <w:name w:val="Intense Emphasis"/>
    <w:basedOn w:val="DefaultParagraphFont"/>
    <w:uiPriority w:val="21"/>
    <w:qFormat/>
    <w:rPr>
      <w:i/>
      <w:iCs/>
      <w:color w:themeColor="accent1" w:themeShade="bf" w:val="2F5496"/>
    </w:rPr>
  </w:style>
  <w:style w:type="character" w:styleId="CitationintenseCar" w:customStyle="1">
    <w:name w:val="Citation intense Car"/>
    <w:basedOn w:val="DefaultParagraphFont"/>
    <w:link w:val="IntenseQuote"/>
    <w:uiPriority w:val="30"/>
    <w:qFormat/>
    <w:rPr>
      <w:i/>
      <w:iCs/>
      <w:color w:themeColor="accent1" w:themeShade="bf" w:val="2F5496"/>
    </w:rPr>
  </w:style>
  <w:style w:type="character" w:styleId="IntenseReference">
    <w:name w:val="Intense Reference"/>
    <w:basedOn w:val="DefaultParagraphFont"/>
    <w:uiPriority w:val="32"/>
    <w:qFormat/>
    <w:rPr>
      <w:b/>
      <w:bCs/>
      <w:smallCaps/>
      <w:color w:themeColor="accent1" w:themeShade="bf" w:val="2F5496"/>
      <w:spacing w:val="5"/>
    </w:rPr>
  </w:style>
  <w:style w:type="character" w:styleId="SubtleEmphasis">
    <w:name w:val="Subtle Emphasis"/>
    <w:basedOn w:val="DefaultParagraphFont"/>
    <w:uiPriority w:val="19"/>
    <w:qFormat/>
    <w:rPr>
      <w:i/>
      <w:iCs/>
      <w:color w:themeColor="text1" w:themeTint="bf" w:val="404040"/>
    </w:rPr>
  </w:style>
  <w:style w:type="character" w:styleId="Emphasis">
    <w:name w:val="Emphasis"/>
    <w:basedOn w:val="DefaultParagraphFont"/>
    <w:uiPriority w:val="20"/>
    <w:qFormat/>
    <w:rPr>
      <w:i/>
      <w:iCs/>
    </w:rPr>
  </w:style>
  <w:style w:type="character" w:styleId="Strong">
    <w:name w:val="Strong"/>
    <w:basedOn w:val="DefaultParagraphFont"/>
    <w:uiPriority w:val="22"/>
    <w:qFormat/>
    <w:rPr>
      <w:b/>
      <w:bCs/>
    </w:rPr>
  </w:style>
  <w:style w:type="character" w:styleId="SubtleReference">
    <w:name w:val="Subtle Reference"/>
    <w:basedOn w:val="DefaultParagraphFont"/>
    <w:uiPriority w:val="31"/>
    <w:qFormat/>
    <w:rPr>
      <w:smallCaps/>
      <w:color w:themeColor="text1" w:themeTint="a5" w:val="5A5A5A"/>
    </w:rPr>
  </w:style>
  <w:style w:type="character" w:styleId="BookTitle">
    <w:name w:val="Book Title"/>
    <w:basedOn w:val="DefaultParagraphFont"/>
    <w:uiPriority w:val="33"/>
    <w:qFormat/>
    <w:rPr>
      <w:b/>
      <w:bCs/>
      <w:i/>
      <w:iCs/>
      <w:spacing w:val="5"/>
    </w:rPr>
  </w:style>
  <w:style w:type="character" w:styleId="HeaderChar" w:customStyle="1">
    <w:name w:val="Header Char"/>
    <w:basedOn w:val="DefaultParagraphFont"/>
    <w:uiPriority w:val="99"/>
    <w:qFormat/>
    <w:rPr/>
  </w:style>
  <w:style w:type="character" w:styleId="FooterChar" w:customStyle="1">
    <w:name w:val="Footer Char"/>
    <w:basedOn w:val="DefaultParagraphFont"/>
    <w:uiPriority w:val="99"/>
    <w:qFormat/>
    <w:rPr/>
  </w:style>
  <w:style w:type="character" w:styleId="NotedebasdepageCar" w:customStyle="1">
    <w:name w:val="Note de bas de page Car"/>
    <w:basedOn w:val="DefaultParagraphFont"/>
    <w:uiPriority w:val="99"/>
    <w:semiHidden/>
    <w:qFormat/>
    <w:rPr>
      <w:sz w:val="20"/>
      <w:szCs w:val="20"/>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qFormat/>
    <w:rPr>
      <w:vertAlign w:val="superscript"/>
    </w:rPr>
  </w:style>
  <w:style w:type="character" w:styleId="FootnoteCharacters11">
    <w:name w:val="Footnote Characters11"/>
    <w:qFormat/>
    <w:rPr>
      <w:vertAlign w:val="superscript"/>
    </w:rPr>
  </w:style>
  <w:style w:type="character" w:styleId="FootnoteCharacters111" w:customStyle="1">
    <w:name w:val="Footnote Characters111"/>
    <w:qFormat/>
    <w:rPr>
      <w:vertAlign w:val="superscript"/>
    </w:rPr>
  </w:style>
  <w:style w:type="character" w:styleId="FootnoteCharacters1111" w:customStyle="1">
    <w:name w:val="Footnote Characters1111"/>
    <w:qFormat/>
    <w:rPr>
      <w:vertAlign w:val="superscript"/>
    </w:rPr>
  </w:style>
  <w:style w:type="character" w:styleId="FootnoteCharacters11111" w:customStyle="1">
    <w:name w:val="Footnote Characters11111"/>
    <w:basedOn w:val="DefaultParagraphFont"/>
    <w:uiPriority w:val="99"/>
    <w:semiHidden/>
    <w:unhideWhenUsed/>
    <w:qFormat/>
    <w:rPr>
      <w:vertAlign w:val="superscript"/>
    </w:rPr>
  </w:style>
  <w:style w:type="character" w:styleId="NotedefinCar" w:customStyle="1">
    <w:name w:val="Note de fin Car"/>
    <w:basedOn w:val="DefaultParagraphFont"/>
    <w:uiPriority w:val="99"/>
    <w:semiHidden/>
    <w:qFormat/>
    <w:rPr>
      <w:sz w:val="20"/>
      <w:szCs w:val="20"/>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EndnoteCharacters1">
    <w:name w:val="Endnote Characters1"/>
    <w:qFormat/>
    <w:rPr>
      <w:vertAlign w:val="superscript"/>
    </w:rPr>
  </w:style>
  <w:style w:type="character" w:styleId="EndnoteCharacters11">
    <w:name w:val="Endnote Characters11"/>
    <w:qFormat/>
    <w:rPr>
      <w:vertAlign w:val="superscript"/>
    </w:rPr>
  </w:style>
  <w:style w:type="character" w:styleId="EndnoteCharacters111" w:customStyle="1">
    <w:name w:val="Endnote Characters111"/>
    <w:qFormat/>
    <w:rPr>
      <w:vertAlign w:val="superscript"/>
    </w:rPr>
  </w:style>
  <w:style w:type="character" w:styleId="EndnoteCharacters1111" w:customStyle="1">
    <w:name w:val="Endnote Characters1111"/>
    <w:qFormat/>
    <w:rPr>
      <w:vertAlign w:val="superscript"/>
    </w:rPr>
  </w:style>
  <w:style w:type="character" w:styleId="EndnoteCharacters11111" w:customStyle="1">
    <w:name w:val="Endnote Characters11111"/>
    <w:basedOn w:val="DefaultParagraphFont"/>
    <w:uiPriority w:val="99"/>
    <w:semiHidden/>
    <w:unhideWhenUsed/>
    <w:qFormat/>
    <w:rPr>
      <w:vertAlign w:val="superscript"/>
    </w:rPr>
  </w:style>
  <w:style w:type="character" w:styleId="InternetLink1" w:customStyle="1">
    <w:name w:val="Internet Link1"/>
    <w:basedOn w:val="DefaultParagraphFont"/>
    <w:uiPriority w:val="99"/>
    <w:unhideWhenUsed/>
    <w:qFormat/>
    <w:rPr>
      <w:color w:themeColor="hyperlink" w:val="0563C1"/>
      <w:u w:val="single"/>
    </w:rPr>
  </w:style>
  <w:style w:type="character" w:styleId="FollowedHyperlink">
    <w:name w:val="FollowedHyperlink"/>
    <w:basedOn w:val="DefaultParagraphFont"/>
    <w:uiPriority w:val="99"/>
    <w:semiHidden/>
    <w:unhideWhenUsed/>
    <w:rPr>
      <w:color w:themeColor="followedHyperlink" w:val="954F72"/>
      <w:u w:val="single"/>
    </w:rPr>
  </w:style>
  <w:style w:type="character" w:styleId="WW8Num1z0" w:customStyle="1">
    <w:name w:val="WW8Num1z0"/>
    <w:qFormat/>
    <w:rPr>
      <w:rFonts w:ascii="Calibri" w:hAnsi="Calibri" w:eastAsia="Calibri" w:cs="Calibri"/>
    </w:rPr>
  </w:style>
  <w:style w:type="character" w:styleId="WW8Num1z1" w:customStyle="1">
    <w:name w:val="WW8Num1z1"/>
    <w:qFormat/>
    <w:rPr>
      <w:rFonts w:ascii="Courier New" w:hAnsi="Courier New" w:eastAsia="Courier New" w:cs="Courier New"/>
    </w:rPr>
  </w:style>
  <w:style w:type="character" w:styleId="WW8Num1z2" w:customStyle="1">
    <w:name w:val="WW8Num1z2"/>
    <w:qFormat/>
    <w:rPr>
      <w:rFonts w:ascii="Wingdings" w:hAnsi="Wingdings" w:eastAsia="Wingdings" w:cs="Wingdings"/>
    </w:rPr>
  </w:style>
  <w:style w:type="character" w:styleId="WW8Num1z3" w:customStyle="1">
    <w:name w:val="WW8Num1z3"/>
    <w:qFormat/>
    <w:rPr>
      <w:rFonts w:ascii="Symbol" w:hAnsi="Symbol" w:eastAsia="Symbol" w:cs="Symbol"/>
    </w:rPr>
  </w:style>
  <w:style w:type="character" w:styleId="WW8Num2z0" w:customStyle="1">
    <w:name w:val="WW8Num2z0"/>
    <w:qFormat/>
    <w:rPr>
      <w:rFonts w:ascii="Symbol" w:hAnsi="Symbol" w:eastAsia="Symbol" w:cs="Symbol"/>
    </w:rPr>
  </w:style>
  <w:style w:type="character" w:styleId="WW8Num2z1" w:customStyle="1">
    <w:name w:val="WW8Num2z1"/>
    <w:qFormat/>
    <w:rPr>
      <w:rFonts w:ascii="Courier New" w:hAnsi="Courier New" w:eastAsia="Courier New" w:cs="Courier New"/>
    </w:rPr>
  </w:style>
  <w:style w:type="character" w:styleId="WW8Num2z2" w:customStyle="1">
    <w:name w:val="WW8Num2z2"/>
    <w:qFormat/>
    <w:rPr>
      <w:rFonts w:ascii="Wingdings" w:hAnsi="Wingdings" w:eastAsia="Wingdings" w:cs="Wingdings"/>
    </w:rPr>
  </w:style>
  <w:style w:type="character" w:styleId="WW8Num3z0" w:customStyle="1">
    <w:name w:val="WW8Num3z0"/>
    <w:qFormat/>
    <w:rPr/>
  </w:style>
  <w:style w:type="character" w:styleId="WW8Num4z0" w:customStyle="1">
    <w:name w:val="WW8Num4z0"/>
    <w:qFormat/>
    <w:rPr>
      <w:rFonts w:ascii="Marianne" w:hAnsi="Marianne" w:eastAsia="Times New Roman" w:cs="Arial"/>
    </w:rPr>
  </w:style>
  <w:style w:type="character" w:styleId="WW8Num4z1" w:customStyle="1">
    <w:name w:val="WW8Num4z1"/>
    <w:qFormat/>
    <w:rPr>
      <w:rFonts w:ascii="Courier New" w:hAnsi="Courier New" w:eastAsia="Courier New" w:cs="Courier New"/>
    </w:rPr>
  </w:style>
  <w:style w:type="character" w:styleId="WW8Num4z2" w:customStyle="1">
    <w:name w:val="WW8Num4z2"/>
    <w:qFormat/>
    <w:rPr>
      <w:rFonts w:ascii="Wingdings" w:hAnsi="Wingdings" w:eastAsia="Wingdings" w:cs="Wingdings"/>
    </w:rPr>
  </w:style>
  <w:style w:type="character" w:styleId="WW8Num4z3" w:customStyle="1">
    <w:name w:val="WW8Num4z3"/>
    <w:qFormat/>
    <w:rPr>
      <w:rFonts w:ascii="Symbol" w:hAnsi="Symbol" w:eastAsia="Symbol" w:cs="Symbol"/>
    </w:rPr>
  </w:style>
  <w:style w:type="character" w:styleId="WW8Num5z0" w:customStyle="1">
    <w:name w:val="WW8Num5z0"/>
    <w:qFormat/>
    <w:rPr>
      <w:rFonts w:ascii="Times New Roman" w:hAnsi="Times New Roman" w:eastAsia="Times New Roman" w:cs="Times New Roman"/>
    </w:rPr>
  </w:style>
  <w:style w:type="character" w:styleId="WW8Num5z1" w:customStyle="1">
    <w:name w:val="WW8Num5z1"/>
    <w:qFormat/>
    <w:rPr>
      <w:rFonts w:ascii="Courier New" w:hAnsi="Courier New" w:eastAsia="Courier New" w:cs="Courier New"/>
    </w:rPr>
  </w:style>
  <w:style w:type="character" w:styleId="WW8Num5z2" w:customStyle="1">
    <w:name w:val="WW8Num5z2"/>
    <w:qFormat/>
    <w:rPr>
      <w:rFonts w:ascii="Wingdings" w:hAnsi="Wingdings" w:eastAsia="Wingdings" w:cs="Wingdings"/>
    </w:rPr>
  </w:style>
  <w:style w:type="character" w:styleId="WW8Num5z3" w:customStyle="1">
    <w:name w:val="WW8Num5z3"/>
    <w:qFormat/>
    <w:rPr>
      <w:rFonts w:ascii="Symbol" w:hAnsi="Symbol" w:eastAsia="Symbol" w:cs="Symbol"/>
    </w:rPr>
  </w:style>
  <w:style w:type="character" w:styleId="WW8Num6z0" w:customStyle="1">
    <w:name w:val="WW8Num6z0"/>
    <w:qFormat/>
    <w:rPr/>
  </w:style>
  <w:style w:type="character" w:styleId="WW8Num7z0" w:customStyle="1">
    <w:name w:val="WW8Num7z0"/>
    <w:qFormat/>
    <w:rPr/>
  </w:style>
  <w:style w:type="character" w:styleId="WW8Num8z0" w:customStyle="1">
    <w:name w:val="WW8Num8z0"/>
    <w:qFormat/>
    <w:rPr>
      <w:rFonts w:ascii="Calibri" w:hAnsi="Calibri" w:eastAsia="Calibri" w:cs="Calibri"/>
    </w:rPr>
  </w:style>
  <w:style w:type="character" w:styleId="WW8Num8z1" w:customStyle="1">
    <w:name w:val="WW8Num8z1"/>
    <w:qFormat/>
    <w:rPr>
      <w:rFonts w:ascii="Courier New" w:hAnsi="Courier New" w:eastAsia="Courier New" w:cs="Courier New"/>
    </w:rPr>
  </w:style>
  <w:style w:type="character" w:styleId="WW8Num8z2" w:customStyle="1">
    <w:name w:val="WW8Num8z2"/>
    <w:qFormat/>
    <w:rPr>
      <w:rFonts w:ascii="Wingdings" w:hAnsi="Wingdings" w:eastAsia="Wingdings" w:cs="Wingdings"/>
    </w:rPr>
  </w:style>
  <w:style w:type="character" w:styleId="WW8Num8z3" w:customStyle="1">
    <w:name w:val="WW8Num8z3"/>
    <w:qFormat/>
    <w:rPr>
      <w:rFonts w:ascii="Symbol" w:hAnsi="Symbol" w:eastAsia="Symbol" w:cs="Symbol"/>
    </w:rPr>
  </w:style>
  <w:style w:type="character" w:styleId="WW8Num9z0" w:customStyle="1">
    <w:name w:val="WW8Num9z0"/>
    <w:qFormat/>
    <w:rPr>
      <w:rFonts w:ascii="Calibri" w:hAnsi="Calibri" w:eastAsia="Times New Roman" w:cs="Calibri"/>
    </w:rPr>
  </w:style>
  <w:style w:type="character" w:styleId="WW8Num9z1" w:customStyle="1">
    <w:name w:val="WW8Num9z1"/>
    <w:qFormat/>
    <w:rPr>
      <w:rFonts w:ascii="Courier New" w:hAnsi="Courier New" w:eastAsia="Courier New" w:cs="Courier New"/>
    </w:rPr>
  </w:style>
  <w:style w:type="character" w:styleId="WW8Num9z2" w:customStyle="1">
    <w:name w:val="WW8Num9z2"/>
    <w:qFormat/>
    <w:rPr>
      <w:rFonts w:ascii="Wingdings" w:hAnsi="Wingdings" w:eastAsia="Wingdings" w:cs="Wingdings"/>
    </w:rPr>
  </w:style>
  <w:style w:type="character" w:styleId="WW8Num9z3" w:customStyle="1">
    <w:name w:val="WW8Num9z3"/>
    <w:qFormat/>
    <w:rPr>
      <w:rFonts w:ascii="Symbol" w:hAnsi="Symbol" w:eastAsia="Symbol" w:cs="Symbol"/>
    </w:rPr>
  </w:style>
  <w:style w:type="character" w:styleId="WW8Num10z0" w:customStyle="1">
    <w:name w:val="WW8Num10z0"/>
    <w:qFormat/>
    <w:rPr>
      <w:rFonts w:ascii="Calibri" w:hAnsi="Calibri" w:eastAsia="simsun, 宋体" w:cs="Calibri"/>
    </w:rPr>
  </w:style>
  <w:style w:type="character" w:styleId="WW8Num10z1" w:customStyle="1">
    <w:name w:val="WW8Num10z1"/>
    <w:qFormat/>
    <w:rPr>
      <w:rFonts w:ascii="Courier New" w:hAnsi="Courier New" w:eastAsia="Courier New" w:cs="Courier New"/>
    </w:rPr>
  </w:style>
  <w:style w:type="character" w:styleId="WW8Num10z2" w:customStyle="1">
    <w:name w:val="WW8Num10z2"/>
    <w:qFormat/>
    <w:rPr>
      <w:rFonts w:ascii="Wingdings" w:hAnsi="Wingdings" w:eastAsia="Wingdings" w:cs="Wingdings"/>
    </w:rPr>
  </w:style>
  <w:style w:type="character" w:styleId="WW8Num10z3" w:customStyle="1">
    <w:name w:val="WW8Num10z3"/>
    <w:qFormat/>
    <w:rPr>
      <w:rFonts w:ascii="Symbol" w:hAnsi="Symbol" w:eastAsia="Symbol" w:cs="Symbol"/>
    </w:rPr>
  </w:style>
  <w:style w:type="character" w:styleId="WW8Num11z0" w:customStyle="1">
    <w:name w:val="WW8Num11z0"/>
    <w:qFormat/>
    <w:rPr>
      <w:rFonts w:ascii="Calibri" w:hAnsi="Calibri" w:eastAsia="Times New Roman" w:cs="Calibri"/>
    </w:rPr>
  </w:style>
  <w:style w:type="character" w:styleId="WW8Num11z1" w:customStyle="1">
    <w:name w:val="WW8Num11z1"/>
    <w:qFormat/>
    <w:rPr>
      <w:rFonts w:ascii="Courier New" w:hAnsi="Courier New" w:eastAsia="Courier New" w:cs="Courier New"/>
    </w:rPr>
  </w:style>
  <w:style w:type="character" w:styleId="WW8Num11z2" w:customStyle="1">
    <w:name w:val="WW8Num11z2"/>
    <w:qFormat/>
    <w:rPr>
      <w:rFonts w:ascii="Wingdings" w:hAnsi="Wingdings" w:eastAsia="Wingdings" w:cs="Wingdings"/>
    </w:rPr>
  </w:style>
  <w:style w:type="character" w:styleId="WW8Num11z3" w:customStyle="1">
    <w:name w:val="WW8Num11z3"/>
    <w:qFormat/>
    <w:rPr>
      <w:rFonts w:ascii="Symbol" w:hAnsi="Symbol" w:eastAsia="Symbol" w:cs="Symbol"/>
    </w:rPr>
  </w:style>
  <w:style w:type="character" w:styleId="WW8Num12z0" w:customStyle="1">
    <w:name w:val="WW8Num12z0"/>
    <w:qFormat/>
    <w:rPr>
      <w:rFonts w:ascii="Arial" w:hAnsi="Arial" w:eastAsia="Times New Roman" w:cs="Arial"/>
    </w:rPr>
  </w:style>
  <w:style w:type="character" w:styleId="WW8Num12z1" w:customStyle="1">
    <w:name w:val="WW8Num12z1"/>
    <w:qFormat/>
    <w:rPr>
      <w:rFonts w:ascii="Courier New" w:hAnsi="Courier New" w:eastAsia="Courier New" w:cs="Courier New"/>
    </w:rPr>
  </w:style>
  <w:style w:type="character" w:styleId="WW8Num12z2" w:customStyle="1">
    <w:name w:val="WW8Num12z2"/>
    <w:qFormat/>
    <w:rPr>
      <w:rFonts w:ascii="Wingdings" w:hAnsi="Wingdings" w:eastAsia="Wingdings" w:cs="Wingdings"/>
    </w:rPr>
  </w:style>
  <w:style w:type="character" w:styleId="WW8Num12z3" w:customStyle="1">
    <w:name w:val="WW8Num12z3"/>
    <w:qFormat/>
    <w:rPr>
      <w:rFonts w:ascii="Symbol" w:hAnsi="Symbol" w:eastAsia="Symbol" w:cs="Symbol"/>
    </w:rPr>
  </w:style>
  <w:style w:type="character" w:styleId="WW8Num13z0" w:customStyle="1">
    <w:name w:val="WW8Num13z0"/>
    <w:qFormat/>
    <w:rPr>
      <w:rFonts w:ascii="Symbol" w:hAnsi="Symbol" w:eastAsia="Symbol" w:cs="Symbol"/>
    </w:rPr>
  </w:style>
  <w:style w:type="character" w:styleId="WW8Num13z1" w:customStyle="1">
    <w:name w:val="WW8Num13z1"/>
    <w:qFormat/>
    <w:rPr>
      <w:rFonts w:ascii="Courier New" w:hAnsi="Courier New" w:eastAsia="Courier New" w:cs="Courier New"/>
    </w:rPr>
  </w:style>
  <w:style w:type="character" w:styleId="WW8Num13z2" w:customStyle="1">
    <w:name w:val="WW8Num13z2"/>
    <w:qFormat/>
    <w:rPr>
      <w:rFonts w:ascii="Wingdings" w:hAnsi="Wingdings" w:eastAsia="Wingdings" w:cs="Wingdings"/>
    </w:rPr>
  </w:style>
  <w:style w:type="character" w:styleId="En-tteCar" w:customStyle="1">
    <w:name w:val="En-tête Car"/>
    <w:basedOn w:val="DefaultParagraphFont"/>
    <w:qFormat/>
    <w:rPr/>
  </w:style>
  <w:style w:type="character" w:styleId="PieddepageCar" w:customStyle="1">
    <w:name w:val="Pied de page Car"/>
    <w:basedOn w:val="DefaultParagraphFont"/>
    <w:qFormat/>
    <w:rPr/>
  </w:style>
  <w:style w:type="character" w:styleId="TitreCar" w:customStyle="1">
    <w:name w:val="Titre Car"/>
    <w:qFormat/>
    <w:rPr>
      <w:rFonts w:ascii="Cambria" w:hAnsi="Cambria" w:eastAsia="Cambria" w:cs="Times New Roman"/>
      <w:color w:val="17365D"/>
      <w:spacing w:val="5"/>
      <w:sz w:val="52"/>
      <w:szCs w:val="52"/>
    </w:rPr>
  </w:style>
  <w:style w:type="character" w:styleId="annotationreference">
    <w:name w:val="annotation reference"/>
    <w:qFormat/>
    <w:rPr>
      <w:sz w:val="16"/>
      <w:szCs w:val="16"/>
    </w:rPr>
  </w:style>
  <w:style w:type="character" w:styleId="CommentaireCar" w:customStyle="1">
    <w:name w:val="Commentaire Car"/>
    <w:qFormat/>
    <w:rPr>
      <w:sz w:val="20"/>
      <w:szCs w:val="20"/>
    </w:rPr>
  </w:style>
  <w:style w:type="character" w:styleId="ObjetducommentaireCar" w:customStyle="1">
    <w:name w:val="Objet du commentaire Car"/>
    <w:qFormat/>
    <w:rPr>
      <w:b/>
      <w:bCs/>
      <w:sz w:val="20"/>
      <w:szCs w:val="20"/>
    </w:rPr>
  </w:style>
  <w:style w:type="character" w:styleId="TextedebullesCar" w:customStyle="1">
    <w:name w:val="Texte de bulles Car"/>
    <w:qFormat/>
    <w:rPr>
      <w:rFonts w:ascii="Tahoma" w:hAnsi="Tahoma" w:eastAsia="Tahoma" w:cs="Tahoma"/>
      <w:sz w:val="16"/>
      <w:szCs w:val="16"/>
    </w:rPr>
  </w:style>
  <w:style w:type="character" w:styleId="CommentaireCar1" w:customStyle="1">
    <w:name w:val="Commentaire Car1"/>
    <w:qFormat/>
    <w:rPr>
      <w:rFonts w:ascii="Calibri" w:hAnsi="Calibri" w:eastAsia="simsun, 宋体" w:cs="Times New Roman"/>
    </w:rPr>
  </w:style>
  <w:style w:type="character" w:styleId="ObjetducommentaireCar1" w:customStyle="1">
    <w:name w:val="Objet du commentaire Car1"/>
    <w:qFormat/>
    <w:rPr>
      <w:rFonts w:ascii="Calibri" w:hAnsi="Calibri" w:eastAsia="simsun, 宋体" w:cs="Times New Roman"/>
      <w:b/>
      <w:bCs/>
    </w:rPr>
  </w:style>
  <w:style w:type="character" w:styleId="Caractresdenumrotation" w:customStyle="1">
    <w:name w:val="Caractères de numérotation"/>
    <w:qFormat/>
    <w:rPr/>
  </w:style>
  <w:style w:type="character" w:styleId="CommentaireCar2" w:customStyle="1">
    <w:name w:val="Commentaire Car2"/>
    <w:basedOn w:val="DefaultParagraphFont"/>
    <w:uiPriority w:val="99"/>
    <w:semiHidden/>
    <w:qFormat/>
    <w:rPr>
      <w:rFonts w:cs="Mangal"/>
      <w:sz w:val="20"/>
      <w:szCs w:val="18"/>
    </w:rPr>
  </w:style>
  <w:style w:type="character" w:styleId="LineNumbering" w:customStyle="1">
    <w:name w:val="Line Numbering"/>
    <w:qFormat/>
    <w:rPr/>
  </w:style>
  <w:style w:type="character" w:styleId="Puces" w:customStyle="1">
    <w:name w:val="Puces"/>
    <w:qFormat/>
    <w:rPr>
      <w:rFonts w:ascii="OpenSymbol" w:hAnsi="OpenSymbol" w:eastAsia="OpenSymbol" w:cs="OpenSymbol"/>
    </w:rPr>
  </w:style>
  <w:style w:type="character" w:styleId="LineNumbering1" w:customStyle="1">
    <w:name w:val="Line Numbering1"/>
    <w:qFormat/>
    <w:rPr/>
  </w:style>
  <w:style w:type="character" w:styleId="LineNumbering2">
    <w:name w:val="Line Numbering2"/>
    <w:qFormat/>
    <w:rPr/>
  </w:style>
  <w:style w:type="character" w:styleId="LineNumbering3">
    <w:name w:val="Line Numbering3"/>
    <w:qFormat/>
    <w:rPr/>
  </w:style>
  <w:style w:type="character" w:styleId="LineNumbering4">
    <w:name w:val="Line Numbering4"/>
    <w:qFormat/>
    <w:rPr/>
  </w:style>
  <w:style w:type="character" w:styleId="LineNumber">
    <w:name w:val="Line Number"/>
    <w:rPr/>
  </w:style>
  <w:style w:type="paragraph" w:styleId="Titre">
    <w:name w:val="Titre"/>
    <w:basedOn w:val="Normal"/>
    <w:next w:val="BodyText"/>
    <w:qFormat/>
    <w:pPr>
      <w:keepNext w:val="true"/>
      <w:spacing w:before="240" w:after="120"/>
    </w:pPr>
    <w:rPr>
      <w:rFonts w:ascii="Marianne" w:hAnsi="Marianne"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Standard"/>
    <w:qFormat/>
    <w:pPr>
      <w:suppressLineNumbers/>
      <w:spacing w:before="120" w:after="120"/>
    </w:pPr>
    <w:rPr>
      <w:rFonts w:ascii="Marianne" w:hAnsi="Marianne" w:eastAsia="Marianne" w:cs="Arial"/>
      <w:i/>
      <w:iCs/>
      <w:sz w:val="24"/>
      <w:szCs w:val="24"/>
    </w:rPr>
  </w:style>
  <w:style w:type="paragraph" w:styleId="Index" w:customStyle="1">
    <w:name w:val="Index"/>
    <w:basedOn w:val="Standard"/>
    <w:qFormat/>
    <w:pPr>
      <w:suppressLineNumbers/>
    </w:pPr>
    <w:rPr>
      <w:rFonts w:cs="Lucida Sans"/>
    </w:rPr>
  </w:style>
  <w:style w:type="paragraph" w:styleId="Title">
    <w:name w:val="Title"/>
    <w:basedOn w:val="Normal"/>
    <w:next w:val="BodyText"/>
    <w:link w:val="TitreCar1"/>
    <w:uiPriority w:val="10"/>
    <w:qFormat/>
    <w:pPr>
      <w:spacing w:before="0" w:after="80"/>
      <w:contextualSpacing/>
    </w:pPr>
    <w:rPr>
      <w:rFonts w:ascii="Arial" w:hAnsi="Arial" w:eastAsia="Arial"/>
      <w:spacing w:val="-10"/>
      <w:sz w:val="56"/>
      <w:szCs w:val="56"/>
    </w:rPr>
  </w:style>
  <w:style w:type="paragraph" w:styleId="Titre1" w:customStyle="1">
    <w:name w:val="Titre1"/>
    <w:basedOn w:val="Standard"/>
    <w:next w:val="Textbody"/>
    <w:qFormat/>
    <w:pPr>
      <w:keepNext w:val="true"/>
      <w:spacing w:before="240" w:after="120"/>
    </w:pPr>
    <w:rPr>
      <w:rFonts w:ascii="Arial" w:hAnsi="Arial" w:eastAsia="Microsoft YaHei" w:cs="Lucida Sans"/>
      <w:sz w:val="28"/>
      <w:szCs w:val="28"/>
    </w:rPr>
  </w:style>
  <w:style w:type="paragraph" w:styleId="Quote">
    <w:name w:val="Quote"/>
    <w:basedOn w:val="Normal"/>
    <w:next w:val="Normal"/>
    <w:link w:val="CitationCar"/>
    <w:uiPriority w:val="29"/>
    <w:qFormat/>
    <w:pPr>
      <w:spacing w:before="160" w:after="0"/>
      <w:jc w:val="center"/>
    </w:pPr>
    <w:rPr>
      <w:i/>
      <w:iCs/>
      <w:color w:themeColor="text1" w:themeTint="bf" w:val="404040"/>
    </w:rPr>
  </w:style>
  <w:style w:type="paragraph" w:styleId="IntenseQuote">
    <w:name w:val="Intense Quote"/>
    <w:basedOn w:val="Normal"/>
    <w:next w:val="Normal"/>
    <w:link w:val="CitationintenseCar"/>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themeColor="accent1" w:themeShade="bf" w:val="2F5496"/>
    </w:rPr>
  </w:style>
  <w:style w:type="paragraph" w:styleId="NoSpacing">
    <w:name w:val="No Spacing"/>
    <w:basedOn w:val="Normal"/>
    <w:uiPriority w:val="1"/>
    <w:qFormat/>
    <w:pPr/>
    <w:rPr/>
  </w:style>
  <w:style w:type="paragraph" w:styleId="FootnoteText">
    <w:name w:val="Footnote Text"/>
    <w:basedOn w:val="Normal"/>
    <w:link w:val="NotedebasdepageCar"/>
    <w:uiPriority w:val="99"/>
    <w:semiHidden/>
    <w:unhideWhenUsed/>
    <w:pPr/>
    <w:rPr>
      <w:sz w:val="20"/>
      <w:szCs w:val="20"/>
    </w:rPr>
  </w:style>
  <w:style w:type="paragraph" w:styleId="EndnoteText">
    <w:name w:val="Endnote Text"/>
    <w:basedOn w:val="Normal"/>
    <w:link w:val="NotedefinCar"/>
    <w:uiPriority w:val="99"/>
    <w:semiHidden/>
    <w:unhideWhenUsed/>
    <w:pPr/>
    <w:rPr>
      <w:sz w:val="20"/>
      <w:szCs w:val="20"/>
    </w:rPr>
  </w:style>
  <w:style w:type="paragraph" w:styleId="TOC1">
    <w:name w:val="TOC 1"/>
    <w:basedOn w:val="Normal"/>
    <w:next w:val="Normal"/>
    <w:uiPriority w:val="39"/>
    <w:unhideWhenUsed/>
    <w:pPr>
      <w:spacing w:before="0" w:after="100"/>
    </w:pPr>
    <w:rPr/>
  </w:style>
  <w:style w:type="paragraph" w:styleId="TOC2">
    <w:name w:val="TOC 2"/>
    <w:basedOn w:val="Normal"/>
    <w:next w:val="Normal"/>
    <w:uiPriority w:val="39"/>
    <w:unhideWhenUsed/>
    <w:pPr>
      <w:spacing w:before="0" w:after="100"/>
      <w:ind w:left="220"/>
    </w:pPr>
    <w:rPr/>
  </w:style>
  <w:style w:type="paragraph" w:styleId="TOC3">
    <w:name w:val="TOC 3"/>
    <w:basedOn w:val="Normal"/>
    <w:next w:val="Normal"/>
    <w:uiPriority w:val="39"/>
    <w:unhideWhenUsed/>
    <w:pPr>
      <w:spacing w:before="0" w:after="100"/>
      <w:ind w:left="440"/>
    </w:pPr>
    <w:rPr/>
  </w:style>
  <w:style w:type="paragraph" w:styleId="TOC4">
    <w:name w:val="TOC 4"/>
    <w:basedOn w:val="Normal"/>
    <w:next w:val="Normal"/>
    <w:uiPriority w:val="39"/>
    <w:unhideWhenUsed/>
    <w:pPr>
      <w:spacing w:before="0" w:after="100"/>
      <w:ind w:left="660"/>
    </w:pPr>
    <w:rPr/>
  </w:style>
  <w:style w:type="paragraph" w:styleId="TOC5">
    <w:name w:val="TOC 5"/>
    <w:basedOn w:val="Normal"/>
    <w:next w:val="Normal"/>
    <w:uiPriority w:val="39"/>
    <w:unhideWhenUsed/>
    <w:pPr>
      <w:spacing w:before="0" w:after="100"/>
      <w:ind w:left="880"/>
    </w:pPr>
    <w:rPr/>
  </w:style>
  <w:style w:type="paragraph" w:styleId="TOC6">
    <w:name w:val="TOC 6"/>
    <w:basedOn w:val="Normal"/>
    <w:next w:val="Normal"/>
    <w:uiPriority w:val="39"/>
    <w:unhideWhenUsed/>
    <w:pPr>
      <w:spacing w:before="0" w:after="100"/>
      <w:ind w:left="1100"/>
    </w:pPr>
    <w:rPr/>
  </w:style>
  <w:style w:type="paragraph" w:styleId="TOC7">
    <w:name w:val="TOC 7"/>
    <w:basedOn w:val="Normal"/>
    <w:next w:val="Normal"/>
    <w:uiPriority w:val="39"/>
    <w:unhideWhenUsed/>
    <w:pPr>
      <w:spacing w:before="0" w:after="100"/>
      <w:ind w:left="1320"/>
    </w:pPr>
    <w:rPr/>
  </w:style>
  <w:style w:type="paragraph" w:styleId="TOC8">
    <w:name w:val="TOC 8"/>
    <w:basedOn w:val="Normal"/>
    <w:next w:val="Normal"/>
    <w:uiPriority w:val="39"/>
    <w:unhideWhenUsed/>
    <w:pPr>
      <w:spacing w:before="0" w:after="100"/>
      <w:ind w:left="1540"/>
    </w:pPr>
    <w:rPr/>
  </w:style>
  <w:style w:type="paragraph" w:styleId="TOC9">
    <w:name w:val="TOC 9"/>
    <w:basedOn w:val="Normal"/>
    <w:next w:val="Normal"/>
    <w:uiPriority w:val="39"/>
    <w:unhideWhenUsed/>
    <w:pPr>
      <w:spacing w:before="0" w:after="100"/>
      <w:ind w:left="1760"/>
    </w:pPr>
    <w:rPr/>
  </w:style>
  <w:style w:type="paragraph" w:styleId="IndexHeading">
    <w:name w:val="Index Heading"/>
    <w:basedOn w:val="Titre1"/>
    <w:pPr/>
    <w:rPr/>
  </w:style>
  <w:style w:type="paragraph" w:styleId="TOCHeading">
    <w:name w:val="TOC Heading"/>
    <w:uiPriority w:val="39"/>
    <w:unhideWhenUsed/>
    <w:qFormat/>
    <w:pPr>
      <w:widowControl w:val="false"/>
      <w:suppressAutoHyphens w:val="true"/>
      <w:bidi w:val="0"/>
      <w:spacing w:before="0" w:after="0"/>
      <w:jc w:val="left"/>
    </w:pPr>
    <w:rPr>
      <w:rFonts w:ascii="Marianne" w:hAnsi="Marianne" w:eastAsia="NSimSun" w:cs="Arial"/>
      <w:color w:val="auto"/>
      <w:kern w:val="0"/>
      <w:sz w:val="24"/>
      <w:szCs w:val="24"/>
      <w:lang w:val="fr-FR" w:eastAsia="zh-CN" w:bidi="hi-IN"/>
    </w:rPr>
  </w:style>
  <w:style w:type="paragraph" w:styleId="TableofFigures">
    <w:name w:val="Table of Figures"/>
    <w:basedOn w:val="Normal"/>
    <w:next w:val="Normal"/>
    <w:uiPriority w:val="99"/>
    <w:unhideWhenUsed/>
    <w:pPr/>
    <w:rPr/>
  </w:style>
  <w:style w:type="paragraph" w:styleId="Standard" w:customStyle="1">
    <w:name w:val="Standard"/>
    <w:qFormat/>
    <w:pPr>
      <w:widowControl/>
      <w:suppressAutoHyphens w:val="true"/>
      <w:bidi w:val="0"/>
      <w:spacing w:lineRule="atLeast" w:line="100" w:before="0" w:after="0"/>
      <w:jc w:val="left"/>
    </w:pPr>
    <w:rPr>
      <w:rFonts w:ascii="Calibri" w:hAnsi="Calibri" w:eastAsia="simsun, 宋体" w:cs="Times New Roman"/>
      <w:color w:val="auto"/>
      <w:kern w:val="0"/>
      <w:sz w:val="22"/>
      <w:szCs w:val="22"/>
      <w:lang w:val="fr-FR" w:eastAsia="zh-CN" w:bidi="ar-SA"/>
    </w:rPr>
  </w:style>
  <w:style w:type="paragraph" w:styleId="Textbody" w:customStyle="1">
    <w:name w:val="Text body"/>
    <w:basedOn w:val="Standard"/>
    <w:qFormat/>
    <w:pPr>
      <w:spacing w:before="0" w:after="120"/>
    </w:pPr>
    <w:rPr/>
  </w:style>
  <w:style w:type="paragraph" w:styleId="Lgende1" w:customStyle="1">
    <w:name w:val="Légende1"/>
    <w:basedOn w:val="Standard"/>
    <w:qFormat/>
    <w:pPr>
      <w:suppressLineNumbers/>
      <w:spacing w:before="120" w:after="120"/>
    </w:pPr>
    <w:rPr>
      <w:rFonts w:cs="Lucida Sans"/>
      <w:i/>
      <w:iCs/>
      <w:sz w:val="24"/>
      <w:szCs w:val="24"/>
    </w:rPr>
  </w:style>
  <w:style w:type="paragraph" w:styleId="HeaderandFooter" w:customStyle="1">
    <w:name w:val="Header and Footer"/>
    <w:basedOn w:val="Standard"/>
    <w:qFormat/>
    <w:pPr>
      <w:suppressLineNumbers/>
      <w:tabs>
        <w:tab w:val="clear" w:pos="708"/>
        <w:tab w:val="center" w:pos="4819" w:leader="none"/>
        <w:tab w:val="right" w:pos="9638" w:leader="none"/>
      </w:tabs>
    </w:pPr>
    <w:rPr/>
  </w:style>
  <w:style w:type="paragraph" w:styleId="Header">
    <w:name w:val="Header"/>
    <w:basedOn w:val="Standard"/>
    <w:pPr>
      <w:suppressLineNumbers/>
      <w:tabs>
        <w:tab w:val="clear" w:pos="708"/>
        <w:tab w:val="center" w:pos="4536" w:leader="none"/>
        <w:tab w:val="right" w:pos="9072" w:leader="none"/>
      </w:tabs>
    </w:pPr>
    <w:rPr/>
  </w:style>
  <w:style w:type="paragraph" w:styleId="Footer">
    <w:name w:val="Footer"/>
    <w:basedOn w:val="Standard"/>
    <w:pPr>
      <w:suppressLineNumbers/>
      <w:tabs>
        <w:tab w:val="clear" w:pos="708"/>
        <w:tab w:val="center" w:pos="4536" w:leader="none"/>
        <w:tab w:val="right" w:pos="9072" w:leader="none"/>
      </w:tabs>
    </w:pPr>
    <w:rPr/>
  </w:style>
  <w:style w:type="paragraph" w:styleId="Subtitle">
    <w:name w:val="Subtitle"/>
    <w:basedOn w:val="Titre1"/>
    <w:next w:val="Textbody"/>
    <w:uiPriority w:val="11"/>
    <w:qFormat/>
    <w:pPr>
      <w:jc w:val="center"/>
    </w:pPr>
    <w:rPr>
      <w:i/>
      <w:iCs/>
    </w:rPr>
  </w:style>
  <w:style w:type="paragraph" w:styleId="Commentaire1" w:customStyle="1">
    <w:name w:val="Commentaire1"/>
    <w:basedOn w:val="Standard"/>
    <w:qFormat/>
    <w:pPr/>
    <w:rPr>
      <w:sz w:val="20"/>
      <w:szCs w:val="20"/>
    </w:rPr>
  </w:style>
  <w:style w:type="paragraph" w:styleId="annotationsubject">
    <w:name w:val="annotation subject"/>
    <w:basedOn w:val="Commentaire1"/>
    <w:next w:val="Commentaire1"/>
    <w:qFormat/>
    <w:pPr/>
    <w:rPr>
      <w:b/>
      <w:bCs/>
    </w:rPr>
  </w:style>
  <w:style w:type="paragraph" w:styleId="BalloonText">
    <w:name w:val="Balloon Text"/>
    <w:basedOn w:val="Standard"/>
    <w:qFormat/>
    <w:pPr/>
    <w:rPr>
      <w:rFonts w:ascii="Tahoma" w:hAnsi="Tahoma" w:eastAsia="Tahoma" w:cs="Tahoma"/>
      <w:sz w:val="16"/>
      <w:szCs w:val="16"/>
    </w:rPr>
  </w:style>
  <w:style w:type="paragraph" w:styleId="ListParagraph">
    <w:name w:val="List Paragraph"/>
    <w:basedOn w:val="Standard"/>
    <w:qFormat/>
    <w:pPr>
      <w:ind w:left="708"/>
    </w:pPr>
    <w:rPr/>
  </w:style>
  <w:style w:type="paragraph" w:styleId="BodyText29" w:customStyle="1">
    <w:name w:val="Body Text 29"/>
    <w:basedOn w:val="Standard"/>
    <w:qFormat/>
    <w:pPr>
      <w:jc w:val="both"/>
    </w:pPr>
    <w:rPr>
      <w:rFonts w:ascii="Times New Roman" w:hAnsi="Times New Roman" w:eastAsia="Times New Roman"/>
    </w:rPr>
  </w:style>
  <w:style w:type="paragraph" w:styleId="Contenudetableau" w:customStyle="1">
    <w:name w:val="Contenu de tableau"/>
    <w:basedOn w:val="Standard"/>
    <w:qFormat/>
    <w:pPr>
      <w:suppressLineNumbers/>
    </w:pPr>
    <w:rPr/>
  </w:style>
  <w:style w:type="paragraph" w:styleId="Titredetableau" w:customStyle="1">
    <w:name w:val="Titre de tableau"/>
    <w:basedOn w:val="Contenudetableau"/>
    <w:qFormat/>
    <w:pPr>
      <w:jc w:val="center"/>
    </w:pPr>
    <w:rPr>
      <w:b/>
      <w:bCs/>
    </w:rPr>
  </w:style>
  <w:style w:type="paragraph" w:styleId="NormalWeb">
    <w:name w:val="Normal (Web)"/>
    <w:basedOn w:val="Standard"/>
    <w:qFormat/>
    <w:pPr>
      <w:spacing w:lineRule="auto" w:line="240" w:before="280" w:after="280"/>
    </w:pPr>
    <w:rPr>
      <w:rFonts w:ascii="Times New Roman" w:hAnsi="Times New Roman" w:eastAsia="Times New Roman"/>
      <w:sz w:val="24"/>
      <w:szCs w:val="24"/>
    </w:rPr>
  </w:style>
  <w:style w:type="paragraph" w:styleId="Corpsdetexte21" w:customStyle="1">
    <w:name w:val="Corps de texte 21"/>
    <w:basedOn w:val="Standard"/>
    <w:qFormat/>
    <w:pPr>
      <w:spacing w:lineRule="auto" w:line="240"/>
      <w:ind w:hanging="283" w:left="283"/>
    </w:pPr>
    <w:rPr>
      <w:rFonts w:ascii="Times New Roman" w:hAnsi="Times New Roman" w:eastAsia="Times New Roman"/>
      <w:szCs w:val="20"/>
    </w:rPr>
  </w:style>
  <w:style w:type="paragraph" w:styleId="Revision">
    <w:name w:val="Revision"/>
    <w:qFormat/>
    <w:pPr>
      <w:widowControl/>
      <w:suppressAutoHyphens w:val="true"/>
      <w:bidi w:val="0"/>
      <w:spacing w:before="0" w:after="0"/>
      <w:jc w:val="left"/>
    </w:pPr>
    <w:rPr>
      <w:rFonts w:ascii="Calibri" w:hAnsi="Calibri" w:eastAsia="simsun, 宋体" w:cs="Times New Roman"/>
      <w:color w:val="auto"/>
      <w:kern w:val="0"/>
      <w:sz w:val="22"/>
      <w:szCs w:val="22"/>
      <w:lang w:val="fr-FR" w:eastAsia="zh-CN" w:bidi="ar-SA"/>
    </w:rPr>
  </w:style>
  <w:style w:type="paragraph" w:styleId="AnnotationText">
    <w:name w:val="Annotation Text"/>
    <w:basedOn w:val="Normal"/>
    <w:link w:val="CommentaireCar2"/>
    <w:uiPriority w:val="99"/>
    <w:semiHidden/>
    <w:unhideWhenUsed/>
    <w:pPr/>
    <w:rPr>
      <w:rFonts w:cs="Mangal"/>
      <w:sz w:val="20"/>
      <w:szCs w:val="18"/>
    </w:rPr>
  </w:style>
  <w:style w:type="numbering" w:styleId="Pasdeliste" w:customStyle="1">
    <w:name w:val="Pas de liste"/>
    <w:uiPriority w:val="99"/>
    <w:semiHidden/>
    <w:unhideWhenUsed/>
    <w:qFormat/>
  </w:style>
  <w:style w:type="numbering" w:styleId="List1" w:customStyle="1">
    <w:name w:val="List 1"/>
    <w:qFormat/>
  </w:style>
  <w:style w:type="numbering" w:styleId="WW8Num1" w:customStyle="1">
    <w:name w:val="WW8Num1"/>
    <w:qFormat/>
  </w:style>
  <w:style w:type="numbering" w:styleId="WW8Num2" w:customStyle="1">
    <w:name w:val="WW8Num2"/>
    <w:qFormat/>
  </w:style>
  <w:style w:type="numbering" w:styleId="WW8Num3" w:customStyle="1">
    <w:name w:val="WW8Num3"/>
    <w:qFormat/>
  </w:style>
  <w:style w:type="numbering" w:styleId="WW8Num4" w:customStyle="1">
    <w:name w:val="WW8Num4"/>
    <w:qFormat/>
  </w:style>
  <w:style w:type="numbering" w:styleId="WW8Num5" w:customStyle="1">
    <w:name w:val="WW8Num5"/>
    <w:qFormat/>
  </w:style>
  <w:style w:type="numbering" w:styleId="WW8Num6" w:customStyle="1">
    <w:name w:val="WW8Num6"/>
    <w:qFormat/>
  </w:style>
  <w:style w:type="numbering" w:styleId="WW8Num7" w:customStyle="1">
    <w:name w:val="WW8Num7"/>
    <w:qFormat/>
  </w:style>
  <w:style w:type="numbering" w:styleId="WW8Num8" w:customStyle="1">
    <w:name w:val="WW8Num8"/>
    <w:qFormat/>
  </w:style>
  <w:style w:type="numbering" w:styleId="WW8Num9" w:customStyle="1">
    <w:name w:val="WW8Num9"/>
    <w:qFormat/>
  </w:style>
  <w:style w:type="numbering" w:styleId="WW8Num10" w:customStyle="1">
    <w:name w:val="WW8Num10"/>
    <w:qFormat/>
  </w:style>
  <w:style w:type="numbering" w:styleId="WW8Num11" w:customStyle="1">
    <w:name w:val="WW8Num11"/>
    <w:qFormat/>
  </w:style>
  <w:style w:type="numbering" w:styleId="WW8Num12" w:customStyle="1">
    <w:name w:val="WW8Num12"/>
    <w:qFormat/>
  </w:style>
  <w:style w:type="numbering" w:styleId="WW8Num13" w:customStyle="1">
    <w:name w:val="WW8Num13"/>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TableGridLight">
    <w:name w:val="Table Grid Light"/>
    <w:basedOn w:val="TableauNormal"/>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styleId="Tableausimple1">
    <w:name w:val="Plain Table 1"/>
    <w:basedOn w:val="TableauNormal"/>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firstRow">
      <w:rPr>
        <w:b/>
        <w:sz w:val="22"/>
      </w:rPr>
      <w:tblPr/>
    </w:tblStylePr>
    <w:tblStylePr w:type="lastRow">
      <w:rPr>
        <w:b/>
        <w:sz w:val="22"/>
      </w:rPr>
      <w:tblPr/>
    </w:tblStylePr>
    <w:tblStylePr w:type="firstCol">
      <w:rPr>
        <w:b/>
        <w:sz w:val="22"/>
      </w:rPr>
      <w:tblPr/>
    </w:tblStylePr>
    <w:tblStylePr w:type="lastCol">
      <w:rPr>
        <w:b/>
        <w:sz w:val="22"/>
      </w:rPr>
      <w:tblPr/>
    </w:tblStylePr>
    <w:tblStylePr w:type="band1Vert">
      <w:tblPr/>
      <w:tcPr>
        <w:shd w:val="clear" w:color="FFFFFF" w:fill="FFFFFF" w:themeFill="text1" w:themeFillTint="0"/>
      </w:tcPr>
    </w:tblStylePr>
    <w:tblStylePr w:type="band1Horz">
      <w:tblPr/>
      <w:tcPr>
        <w:shd w:val="clear" w:color="FFFFFF" w:fill="FFFFFF" w:themeFill="text1" w:themeFillTint="0"/>
      </w:tcPr>
    </w:tblStylePr>
  </w:style>
  <w:style w:type="table" w:styleId="Tableausimple2">
    <w:name w:val="Plain Table 2"/>
    <w:basedOn w:val="TableauNormal"/>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b/>
        <w:sz w:val="22"/>
      </w:rPr>
      <w:tblPr/>
      <w:tcPr>
        <w:tcBorders>
          <w:top w:val="single" w:color="000000" w:themeColor="text1" w:sz="4" w:space="0"/>
          <w:bottom w:val="single" w:color="000000" w:themeColor="text1" w:sz="4" w:space="0"/>
        </w:tcBorders>
      </w:tcPr>
    </w:tblStylePr>
    <w:tblStylePr w:type="lastRow">
      <w:rPr>
        <w:b/>
        <w:sz w:val="22"/>
      </w:rPr>
      <w:tblPr/>
    </w:tblStylePr>
    <w:tblStylePr w:type="firstCol">
      <w:rPr>
        <w:b/>
        <w:sz w:val="22"/>
      </w:rPr>
      <w:tblPr/>
    </w:tblStylePr>
    <w:tblStylePr w:type="lastCol">
      <w:rPr>
        <w:b/>
        <w:sz w:val="22"/>
      </w:rPr>
      <w:tblPr/>
    </w:tblStylePr>
    <w:tblStylePr w:type="band1Vert">
      <w:tblPr/>
      <w:tcPr>
        <w:tcBorders>
          <w:left w:val="single" w:color="000000" w:themeColor="text1" w:sz="4" w:space="0"/>
          <w:right w:val="single" w:color="000000" w:themeColor="text1" w:sz="4" w:space="0"/>
        </w:tcBorders>
      </w:tcPr>
    </w:tblStylePr>
    <w:tblStylePr w:type="band2Vert">
      <w:tblPr/>
      <w:tcPr>
        <w:tcBorders>
          <w:left w:val="single" w:color="000000" w:themeColor="text1" w:sz="4" w:space="0"/>
          <w:right w:val="single" w:color="000000" w:themeColor="text1" w:sz="4" w:space="0"/>
        </w:tcBorders>
      </w:tcPr>
    </w:tblStylePr>
    <w:tblStylePr w:type="band1Horz">
      <w:tblPr/>
      <w:tcPr>
        <w:tcBorders>
          <w:top w:val="single" w:color="000000" w:themeColor="text1" w:sz="4" w:space="0"/>
          <w:bottom w:val="single" w:color="000000" w:themeColor="text1" w:sz="4" w:space="0"/>
        </w:tcBorders>
      </w:tcPr>
    </w:tblStylePr>
  </w:style>
  <w:style w:type="table" w:styleId="Tableausimple3">
    <w:name w:val="Plain Table 3"/>
    <w:basedOn w:val="TableauNormal"/>
    <w:uiPriority w:val="99"/>
    <w:tblPr>
      <w:tblStyleRowBandSize w:val="1"/>
      <w:tblStyleColBandSize w:val="1"/>
    </w:tblPr>
    <w:tblStylePr w:type="firstRow">
      <w:rPr>
        <w:b/>
        <w:caps/>
      </w:rPr>
      <w:tblPr/>
      <w:tcPr>
        <w:tcBorders>
          <w:top w:val="none" w:color="000000" w:sz="4" w:space="0"/>
          <w:left w:val="none" w:color="000000" w:sz="4" w:space="0"/>
          <w:bottom w:val="single" w:color="404040" w:sz="4" w:space="0"/>
          <w:right w:val="none" w:color="000000" w:sz="4" w:space="0"/>
        </w:tcBorders>
      </w:tcPr>
    </w:tblStylePr>
    <w:tblStylePr w:type="lastRow">
      <w:rPr>
        <w:b/>
        <w:caps/>
      </w:rPr>
      <w:tblPr/>
    </w:tblStylePr>
    <w:tblStylePr w:type="firstCol">
      <w:rPr>
        <w:b/>
        <w:caps/>
      </w:rPr>
      <w:tblPr/>
      <w:tcPr>
        <w:tcBorders>
          <w:top w:val="none" w:color="000000" w:sz="4" w:space="0"/>
          <w:left w:val="none" w:color="000000" w:sz="4" w:space="0"/>
          <w:bottom w:val="none" w:color="000000" w:sz="4" w:space="0"/>
          <w:right w:val="single" w:color="404040" w:sz="4" w:space="0"/>
        </w:tcBorders>
      </w:tcPr>
    </w:tblStylePr>
    <w:tblStylePr w:type="lastCol">
      <w:rPr>
        <w:b/>
        <w:caps/>
      </w:rPr>
      <w:tblPr/>
    </w:tblStylePr>
    <w:tblStylePr w:type="band1Vert">
      <w:rPr>
        <w:sz w:val="22"/>
      </w:rPr>
      <w:tblPr/>
      <w:tcPr>
        <w:shd w:val="clear" w:color="FFFFFF" w:fill="FFFFFF" w:themeFill="text1" w:themeFillTint="0"/>
      </w:tcPr>
    </w:tblStylePr>
    <w:tblStylePr w:type="band1Horz">
      <w:rPr>
        <w:sz w:val="22"/>
      </w:rPr>
      <w:tblPr/>
      <w:tcPr>
        <w:shd w:val="clear" w:color="FFFFFF" w:fill="FFFFFF" w:themeFill="text1" w:themeFillTint="0"/>
      </w:tcPr>
    </w:tblStylePr>
  </w:style>
  <w:style w:type="table" w:styleId="Tableausimple4">
    <w:name w:val="Plain Table 4"/>
    <w:basedOn w:val="TableauNormal"/>
    <w:uiPriority w:val="99"/>
    <w:tblPr>
      <w:tblStyleRowBandSize w:val="1"/>
      <w:tblStyleColBandSize w:val="1"/>
    </w:tblPr>
    <w:tblStylePr w:type="firstRow">
      <w:rPr>
        <w:b/>
      </w:rPr>
      <w:tblPr/>
    </w:tblStylePr>
    <w:tblStylePr w:type="lastRow">
      <w:rPr>
        <w:b/>
      </w:rPr>
      <w:tblPr/>
    </w:tblStylePr>
    <w:tblStylePr w:type="firstCol">
      <w:rPr>
        <w:b/>
      </w:rPr>
      <w:tblPr/>
    </w:tblStylePr>
    <w:tblStylePr w:type="lastCol">
      <w:rPr>
        <w:b/>
      </w:rPr>
      <w:tblPr/>
    </w:tblStylePr>
    <w:tblStylePr w:type="band1Vert">
      <w:rPr>
        <w:sz w:val="22"/>
      </w:rPr>
      <w:tblPr/>
      <w:tcPr>
        <w:shd w:val="clear" w:color="FFFFFF" w:fill="FFFFFF" w:themeFill="text1" w:themeFillTint="0"/>
      </w:tcPr>
    </w:tblStylePr>
    <w:tblStylePr w:type="band1Horz">
      <w:rPr>
        <w:sz w:val="22"/>
      </w:rPr>
      <w:tblPr/>
      <w:tcPr>
        <w:shd w:val="clear" w:color="FFFFFF" w:fill="FFFFFF" w:themeFill="text1" w:themeFillTint="0"/>
      </w:tcPr>
    </w:tblStylePr>
  </w:style>
  <w:style w:type="table" w:styleId="Tableausimple5">
    <w:name w:val="Plain Table 5"/>
    <w:basedOn w:val="TableauNormal"/>
    <w:uiPriority w:val="99"/>
    <w:tblPr>
      <w:tblStyleRowBandSize w:val="1"/>
      <w:tblStyleColBandSize w:val="1"/>
    </w:tblPr>
    <w:tblStylePr w:type="firstRow">
      <w:rPr>
        <w:i/>
      </w:rPr>
      <w:tblPr/>
      <w:tcPr>
        <w:tcBorders>
          <w:left w:val="none" w:color="000000" w:sz="4" w:space="0"/>
          <w:bottom w:val="single" w:color="404040" w:sz="4" w:space="0"/>
          <w:right w:val="none" w:color="000000" w:sz="4" w:space="0"/>
        </w:tcBorders>
        <w:shd w:val="clear" w:color="FFFFFF" w:fill="auto"/>
      </w:tcPr>
    </w:tblStylePr>
    <w:tblStylePr w:type="lastRow">
      <w:rPr>
        <w:i/>
      </w:rPr>
      <w:tblPr/>
      <w:tcPr>
        <w:tcBorders>
          <w:top w:val="single" w:color="404040" w:sz="4" w:space="0"/>
          <w:left w:val="none" w:color="000000" w:sz="4" w:space="0"/>
          <w:right w:val="none" w:color="000000" w:sz="4" w:space="0"/>
        </w:tcBorders>
        <w:shd w:val="clear" w:color="FFFFFF" w:fill="auto"/>
      </w:tcPr>
    </w:tblStylePr>
    <w:tblStylePr w:type="firstCol">
      <w:pPr>
        <w:jc w:val="right"/>
      </w:pPr>
      <w:rPr>
        <w:i/>
      </w:rPr>
      <w:tblPr/>
      <w:tcPr>
        <w:tcBorders>
          <w:right w:val="single" w:color="404040" w:sz="4" w:space="0"/>
        </w:tcBorders>
        <w:shd w:val="clear" w:color="FFFFFF" w:fill="auto"/>
      </w:tcPr>
    </w:tblStylePr>
    <w:tblStylePr w:type="lastCol">
      <w:rPr>
        <w:i/>
      </w:rPr>
      <w:tblPr/>
      <w:tcPr>
        <w:tcBorders>
          <w:left w:val="single" w:color="404040" w:sz="4" w:space="0"/>
        </w:tcBorders>
        <w:shd w:val="clear" w:color="FFFFFF" w:fill="auto"/>
      </w:tcPr>
    </w:tblStylePr>
    <w:tblStylePr w:type="band1Vert">
      <w:rPr>
        <w:sz w:val="22"/>
      </w:rPr>
      <w:tblPr/>
      <w:tcPr>
        <w:shd w:val="clear" w:color="FFFFFF" w:fill="FFFFFF" w:themeFill="text1" w:themeFillTint="0"/>
      </w:tcPr>
    </w:tblStylePr>
    <w:tblStylePr w:type="band1Horz">
      <w:rPr>
        <w:sz w:val="22"/>
      </w:rPr>
      <w:tblPr/>
      <w:tcPr>
        <w:shd w:val="clear" w:color="FFFFFF" w:fill="FFFFFF" w:themeFill="text1" w:themeFillTint="0"/>
      </w:tcPr>
    </w:tblStylePr>
  </w:style>
  <w:style w:type="table" w:styleId="TableauGrille1Clair">
    <w:name w:val="Grid Table 1 Light"/>
    <w:basedOn w:val="TableauNormal"/>
    <w:uiPriority w:val="99"/>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firstRow">
      <w:rPr>
        <w:b/>
      </w:rPr>
      <w:tblPr/>
      <w:tcPr>
        <w:tcBorders>
          <w:bottom w:val="single" w:color="000000" w:themeColor="text1"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style>
  <w:style w:type="table" w:customStyle="1" w:styleId="GridTable1Light-Accent1">
    <w:name w:val="Grid Table 1 Light - Accent 1"/>
    <w:basedOn w:val="TableauNormal"/>
    <w:uiPriority w:val="99"/>
    <w:tblPr>
      <w:tblStyleRowBandSize w:val="1"/>
      <w:tblStyleColBandSize w:val="1"/>
      <w:tbl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insideH w:val="single" w:color="B3C5E7" w:themeColor="accent1" w:themeTint="67" w:sz="4" w:space="0"/>
        <w:insideV w:val="single" w:color="B3C5E7" w:themeColor="accent1" w:themeTint="67" w:sz="4" w:space="0"/>
      </w:tblBorders>
    </w:tblPr>
    <w:tblStylePr w:type="firstRow">
      <w:rPr>
        <w:b/>
      </w:rPr>
      <w:tblPr/>
      <w:tcPr>
        <w:tcBorders>
          <w:bottom w:val="single" w:color="4472C4" w:themeColor="accent1"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4472C4" w:themeColor="accent1" w:sz="4" w:space="0"/>
          <w:left w:val="single" w:color="4472C4" w:themeColor="accent1" w:sz="4" w:space="0"/>
          <w:bottom w:val="single" w:color="4472C4" w:themeColor="accent1" w:sz="4" w:space="0"/>
          <w:right w:val="single" w:color="4472C4" w:themeColor="accent1" w:sz="4" w:space="0"/>
        </w:tcBorders>
      </w:tcPr>
    </w:tblStylePr>
  </w:style>
  <w:style w:type="table" w:customStyle="1" w:styleId="GridTable1Light-Accent2">
    <w:name w:val="Grid Table 1 Light - Accent 2"/>
    <w:basedOn w:val="TableauNormal"/>
    <w:uiPriority w:val="99"/>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firstRow">
      <w:rPr>
        <w:b/>
      </w:rPr>
      <w:tblPr/>
      <w:tcPr>
        <w:tcBorders>
          <w:bottom w:val="single" w:color="ED7D31" w:themeColor="accent2"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ED7D31" w:themeColor="accent2" w:sz="4" w:space="0"/>
          <w:left w:val="single" w:color="ED7D31" w:themeColor="accent2" w:sz="4" w:space="0"/>
          <w:bottom w:val="single" w:color="ED7D31" w:themeColor="accent2" w:sz="4" w:space="0"/>
          <w:right w:val="single" w:color="ED7D31" w:themeColor="accent2" w:sz="4" w:space="0"/>
        </w:tcBorders>
      </w:tcPr>
    </w:tblStylePr>
  </w:style>
  <w:style w:type="table" w:customStyle="1" w:styleId="GridTable1Light-Accent3">
    <w:name w:val="Grid Table 1 Light - Accent 3"/>
    <w:basedOn w:val="TableauNormal"/>
    <w:uiPriority w:val="99"/>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firstRow">
      <w:rPr>
        <w:b/>
      </w:rPr>
      <w:tblPr/>
      <w:tcPr>
        <w:tcBorders>
          <w:bottom w:val="single" w:color="A5A5A5" w:themeColor="accent3"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A5A5A5" w:themeColor="accent3" w:sz="4" w:space="0"/>
          <w:left w:val="single" w:color="A5A5A5" w:themeColor="accent3" w:sz="4" w:space="0"/>
          <w:bottom w:val="single" w:color="A5A5A5" w:themeColor="accent3" w:sz="4" w:space="0"/>
          <w:right w:val="single" w:color="A5A5A5" w:themeColor="accent3" w:sz="4" w:space="0"/>
        </w:tcBorders>
      </w:tcPr>
    </w:tblStylePr>
  </w:style>
  <w:style w:type="table" w:customStyle="1" w:styleId="GridTable1Light-Accent4">
    <w:name w:val="Grid Table 1 Light - Accent 4"/>
    <w:basedOn w:val="TableauNormal"/>
    <w:uiPriority w:val="99"/>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firstRow">
      <w:rPr>
        <w:b/>
      </w:rPr>
      <w:tblPr/>
      <w:tcPr>
        <w:tcBorders>
          <w:bottom w:val="single" w:color="FFC000" w:themeColor="accent4"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FFC000" w:themeColor="accent4" w:sz="4" w:space="0"/>
          <w:left w:val="single" w:color="FFC000" w:themeColor="accent4" w:sz="4" w:space="0"/>
          <w:bottom w:val="single" w:color="FFC000" w:themeColor="accent4" w:sz="4" w:space="0"/>
          <w:right w:val="single" w:color="FFC000" w:themeColor="accent4" w:sz="4" w:space="0"/>
        </w:tcBorders>
      </w:tcPr>
    </w:tblStylePr>
  </w:style>
  <w:style w:type="table" w:customStyle="1" w:styleId="GridTable1Light-Accent5">
    <w:name w:val="Grid Table 1 Light - Accent 5"/>
    <w:basedOn w:val="TableauNormal"/>
    <w:uiPriority w:val="99"/>
    <w:tblPr>
      <w:tblStyleRowBandSize w:val="1"/>
      <w:tblStyleColBandSize w:val="1"/>
      <w:tbl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insideH w:val="single" w:color="BCD6EE" w:themeColor="accent5" w:themeTint="67" w:sz="4" w:space="0"/>
        <w:insideV w:val="single" w:color="BCD6EE" w:themeColor="accent5" w:themeTint="67" w:sz="4" w:space="0"/>
      </w:tblBorders>
    </w:tblPr>
    <w:tblStylePr w:type="firstRow">
      <w:rPr>
        <w:b/>
      </w:rPr>
      <w:tblPr/>
      <w:tcPr>
        <w:tcBorders>
          <w:bottom w:val="single" w:color="5B9BD5" w:themeColor="accent5"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5B9BD5" w:themeColor="accent5" w:sz="4" w:space="0"/>
          <w:left w:val="single" w:color="5B9BD5" w:themeColor="accent5" w:sz="4" w:space="0"/>
          <w:bottom w:val="single" w:color="5B9BD5" w:themeColor="accent5" w:sz="4" w:space="0"/>
          <w:right w:val="single" w:color="5B9BD5" w:themeColor="accent5" w:sz="4" w:space="0"/>
        </w:tcBorders>
      </w:tcPr>
    </w:tblStylePr>
  </w:style>
  <w:style w:type="table" w:customStyle="1" w:styleId="GridTable1Light-Accent6">
    <w:name w:val="Grid Table 1 Light - Accent 6"/>
    <w:basedOn w:val="TableauNormal"/>
    <w:uiPriority w:val="99"/>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firstRow">
      <w:rPr>
        <w:b/>
      </w:rPr>
      <w:tblPr/>
      <w:tcPr>
        <w:tcBorders>
          <w:bottom w:val="single" w:color="70AD47" w:themeColor="accent6"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style>
  <w:style w:type="table" w:styleId="TableauGrille2">
    <w:name w:val="Grid Table 2"/>
    <w:basedOn w:val="TableauNormal"/>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firstRow">
      <w:rPr>
        <w:b/>
      </w:rPr>
      <w:tblPr/>
      <w:tcPr>
        <w:tcBorders>
          <w:top w:val="none" w:color="000000" w:sz="4" w:space="0"/>
          <w:left w:val="none" w:color="000000" w:sz="4" w:space="0"/>
          <w:bottom w:val="single" w:color="000000" w:themeColor="text1" w:sz="12" w:space="0"/>
          <w:right w:val="none" w:color="000000" w:sz="4" w:space="0"/>
        </w:tcBorders>
        <w:shd w:val="clear" w:color="FFFFFF" w:fill="auto"/>
      </w:tcPr>
    </w:tblStylePr>
    <w:tblStylePr w:type="lastRow">
      <w:rPr>
        <w:b/>
      </w:rPr>
      <w:tblPr/>
      <w:tcPr>
        <w:tcBorders>
          <w:top w:val="single" w:color="000000" w:themeColor="text1"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FFFFFF" w:fill="CBCBCB" w:themeFill="text1" w:themeFillTint="34"/>
      </w:tcPr>
    </w:tblStylePr>
    <w:tblStylePr w:type="band1Horz">
      <w:rPr>
        <w:sz w:val="22"/>
      </w:rPr>
      <w:tblPr/>
      <w:tcPr>
        <w:shd w:val="clear" w:color="FFFFFF"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color="537DC8" w:themeColor="accent1" w:themeTint="ea" w:sz="4" w:space="0"/>
        <w:insideH w:val="single" w:color="537DC8" w:themeColor="accent1" w:themeTint="ea" w:sz="4" w:space="0"/>
        <w:insideV w:val="single" w:color="537DC8" w:themeColor="accent1" w:themeTint="ea" w:sz="4" w:space="0"/>
      </w:tblBorders>
    </w:tblPr>
    <w:tblStylePr w:type="firstRow">
      <w:rPr>
        <w:b/>
      </w:rPr>
      <w:tblPr/>
      <w:tcPr>
        <w:tcBorders>
          <w:top w:val="none" w:color="000000" w:sz="4" w:space="0"/>
          <w:left w:val="none" w:color="000000" w:sz="4" w:space="0"/>
          <w:bottom w:val="single" w:color="4472C4" w:themeColor="accent1" w:sz="12" w:space="0"/>
          <w:right w:val="none" w:color="000000" w:sz="4" w:space="0"/>
        </w:tcBorders>
        <w:shd w:val="clear" w:color="FFFFFF" w:fill="auto"/>
      </w:tcPr>
    </w:tblStylePr>
    <w:tblStylePr w:type="lastRow">
      <w:rPr>
        <w:b/>
      </w:rPr>
      <w:tblPr/>
      <w:tcPr>
        <w:tcBorders>
          <w:top w:val="single" w:color="4472C4" w:themeColor="accent1"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FFFFFF" w:fill="D8E2F3" w:themeFill="accent1" w:themeFillTint="34"/>
      </w:tcPr>
    </w:tblStylePr>
    <w:tblStylePr w:type="band1Horz">
      <w:rPr>
        <w:sz w:val="22"/>
      </w:rPr>
      <w:tblPr/>
      <w:tcPr>
        <w:shd w:val="clear" w:color="FFFFFF" w:fill="D8E2F3"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firstRow">
      <w:rPr>
        <w:b/>
      </w:rPr>
      <w:tblPr/>
      <w:tcPr>
        <w:tcBorders>
          <w:top w:val="none" w:color="000000" w:sz="4" w:space="0"/>
          <w:left w:val="none" w:color="000000" w:sz="4" w:space="0"/>
          <w:bottom w:val="single" w:color="ED7D31" w:themeColor="accent2" w:sz="12" w:space="0"/>
          <w:right w:val="none" w:color="000000" w:sz="4" w:space="0"/>
        </w:tcBorders>
        <w:shd w:val="clear" w:color="FFFFFF" w:fill="auto"/>
      </w:tcPr>
    </w:tblStylePr>
    <w:tblStylePr w:type="lastRow">
      <w:rPr>
        <w:b/>
      </w:rPr>
      <w:tblPr/>
      <w:tcPr>
        <w:tcBorders>
          <w:top w:val="single" w:color="ED7D31" w:themeColor="accent2"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FFFFFF" w:fill="FBE5D6" w:themeFill="accent2" w:themeFillTint="32"/>
      </w:tcPr>
    </w:tblStylePr>
    <w:tblStylePr w:type="band1Horz">
      <w:rPr>
        <w:sz w:val="22"/>
      </w:rPr>
      <w:tblPr/>
      <w:tcPr>
        <w:shd w:val="clear" w:color="FFFFFF"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rPr>
      <w:tblPr/>
      <w:tcPr>
        <w:tcBorders>
          <w:top w:val="none" w:color="000000" w:sz="4" w:space="0"/>
          <w:left w:val="none" w:color="000000" w:sz="4" w:space="0"/>
          <w:bottom w:val="single" w:color="A5A5A5" w:themeColor="accent3" w:sz="12" w:space="0"/>
          <w:right w:val="none" w:color="000000" w:sz="4" w:space="0"/>
        </w:tcBorders>
        <w:shd w:val="clear" w:color="FFFFFF" w:fill="auto"/>
      </w:tcPr>
    </w:tblStylePr>
    <w:tblStylePr w:type="lastRow">
      <w:rPr>
        <w:b/>
      </w:rPr>
      <w:tblPr/>
      <w:tcPr>
        <w:tcBorders>
          <w:top w:val="single" w:color="A5A5A5" w:themeColor="accent3"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FFFFFF" w:fill="ECECEC" w:themeFill="accent3" w:themeFillTint="34"/>
      </w:tcPr>
    </w:tblStylePr>
    <w:tblStylePr w:type="band1Horz">
      <w:rPr>
        <w:sz w:val="22"/>
      </w:rPr>
      <w:tblPr/>
      <w:tcPr>
        <w:shd w:val="clear" w:color="FFFFFF"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firstRow">
      <w:rPr>
        <w:b/>
      </w:rPr>
      <w:tblPr/>
      <w:tcPr>
        <w:tcBorders>
          <w:top w:val="none" w:color="000000" w:sz="4" w:space="0"/>
          <w:left w:val="none" w:color="000000" w:sz="4" w:space="0"/>
          <w:bottom w:val="single" w:color="FFC000" w:themeColor="accent4" w:sz="12" w:space="0"/>
          <w:right w:val="none" w:color="000000" w:sz="4" w:space="0"/>
        </w:tcBorders>
        <w:shd w:val="clear" w:color="FFFFFF" w:fill="auto"/>
      </w:tcPr>
    </w:tblStylePr>
    <w:tblStylePr w:type="lastRow">
      <w:rPr>
        <w:b/>
      </w:rPr>
      <w:tblPr/>
      <w:tcPr>
        <w:tcBorders>
          <w:top w:val="single" w:color="FFC000" w:themeColor="accent4"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FFFFFF" w:fill="FFF2CB" w:themeFill="accent4" w:themeFillTint="34"/>
      </w:tcPr>
    </w:tblStylePr>
    <w:tblStylePr w:type="band1Horz">
      <w:rPr>
        <w:sz w:val="22"/>
      </w:rPr>
      <w:tblPr/>
      <w:tcPr>
        <w:shd w:val="clear" w:color="FFFFFF"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color="5B9BD5" w:themeColor="accent5" w:sz="4" w:space="0"/>
        <w:insideH w:val="single" w:color="5B9BD5" w:themeColor="accent5" w:sz="4" w:space="0"/>
        <w:insideV w:val="single" w:color="5B9BD5" w:themeColor="accent5" w:sz="4" w:space="0"/>
      </w:tblBorders>
    </w:tblPr>
    <w:tblStylePr w:type="firstRow">
      <w:rPr>
        <w:b/>
      </w:rPr>
      <w:tblPr/>
      <w:tcPr>
        <w:tcBorders>
          <w:top w:val="none" w:color="000000" w:sz="4" w:space="0"/>
          <w:left w:val="none" w:color="000000" w:sz="4" w:space="0"/>
          <w:bottom w:val="single" w:color="5B9BD5" w:themeColor="accent5" w:sz="12" w:space="0"/>
          <w:right w:val="none" w:color="000000" w:sz="4" w:space="0"/>
        </w:tcBorders>
        <w:shd w:val="clear" w:color="FFFFFF" w:fill="auto"/>
      </w:tcPr>
    </w:tblStylePr>
    <w:tblStylePr w:type="lastRow">
      <w:rPr>
        <w:b/>
      </w:rPr>
      <w:tblPr/>
      <w:tcPr>
        <w:tcBorders>
          <w:top w:val="single" w:color="5B9BD5" w:themeColor="accent5"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FFFFFF" w:fill="DDEAF6" w:themeFill="accent5" w:themeFillTint="34"/>
      </w:tcPr>
    </w:tblStylePr>
    <w:tblStylePr w:type="band1Horz">
      <w:rPr>
        <w:sz w:val="22"/>
      </w:rPr>
      <w:tblPr/>
      <w:tcPr>
        <w:shd w:val="clear" w:color="FFFFFF" w:fill="DDEAF6"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firstRow">
      <w:rPr>
        <w:b/>
      </w:rPr>
      <w:tblPr/>
      <w:tcPr>
        <w:tcBorders>
          <w:top w:val="none" w:color="000000" w:sz="4" w:space="0"/>
          <w:left w:val="none" w:color="000000" w:sz="4" w:space="0"/>
          <w:bottom w:val="single" w:color="70AD47" w:themeColor="accent6" w:sz="12" w:space="0"/>
          <w:right w:val="none" w:color="000000" w:sz="4" w:space="0"/>
        </w:tcBorders>
        <w:shd w:val="clear" w:color="FFFFFF" w:fill="auto"/>
      </w:tcPr>
    </w:tblStylePr>
    <w:tblStylePr w:type="lastRow">
      <w:rPr>
        <w:b/>
      </w:rPr>
      <w:tblPr/>
      <w:tcPr>
        <w:tcBorders>
          <w:top w:val="single" w:color="70AD47" w:themeColor="accent6"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FFFFFF" w:fill="E1EFD8" w:themeFill="accent6" w:themeFillTint="34"/>
      </w:tcPr>
    </w:tblStylePr>
    <w:tblStylePr w:type="band1Horz">
      <w:rPr>
        <w:sz w:val="22"/>
      </w:rPr>
      <w:tblPr/>
      <w:tcPr>
        <w:shd w:val="clear" w:color="FFFFFF" w:fill="E1EFD8" w:themeFill="accent6" w:themeFillTint="34"/>
      </w:tcPr>
    </w:tblStylePr>
  </w:style>
  <w:style w:type="table" w:styleId="TableauGrille3">
    <w:name w:val="Grid Table 3"/>
    <w:basedOn w:val="TableauNormal"/>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FFFFFF" w:fill="CBCBCB" w:themeFill="text1" w:themeFillTint="34"/>
      </w:tcPr>
    </w:tblStylePr>
    <w:tblStylePr w:type="band1Horz">
      <w:rPr>
        <w:sz w:val="22"/>
      </w:rPr>
      <w:tblPr/>
      <w:tcPr>
        <w:shd w:val="clear" w:color="FFFFFF"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color="537DC8" w:themeColor="accent1" w:themeTint="ea" w:sz="4" w:space="0"/>
        <w:insideH w:val="single" w:color="537DC8" w:themeColor="accent1" w:themeTint="ea" w:sz="4" w:space="0"/>
        <w:insideV w:val="single" w:color="537DC8" w:themeColor="accent1" w:themeTint="ea"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FFFFFF" w:fill="D8E2F3" w:themeFill="accent1" w:themeFillTint="34"/>
      </w:tcPr>
    </w:tblStylePr>
    <w:tblStylePr w:type="band1Horz">
      <w:rPr>
        <w:sz w:val="22"/>
      </w:rPr>
      <w:tblPr/>
      <w:tcPr>
        <w:shd w:val="clear" w:color="FFFFFF" w:fill="D8E2F3"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FFFFFF" w:fill="FBE5D6" w:themeFill="accent2" w:themeFillTint="32"/>
      </w:tcPr>
    </w:tblStylePr>
    <w:tblStylePr w:type="band1Horz">
      <w:rPr>
        <w:sz w:val="22"/>
      </w:rPr>
      <w:tblPr/>
      <w:tcPr>
        <w:shd w:val="clear" w:color="FFFFFF"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FFFFFF" w:fill="ECECEC" w:themeFill="accent3" w:themeFillTint="34"/>
      </w:tcPr>
    </w:tblStylePr>
    <w:tblStylePr w:type="band1Horz">
      <w:rPr>
        <w:sz w:val="22"/>
      </w:rPr>
      <w:tblPr/>
      <w:tcPr>
        <w:shd w:val="clear" w:color="FFFFFF"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FFFFFF" w:fill="FFF2CB" w:themeFill="accent4" w:themeFillTint="34"/>
      </w:tcPr>
    </w:tblStylePr>
    <w:tblStylePr w:type="band1Horz">
      <w:rPr>
        <w:sz w:val="22"/>
      </w:rPr>
      <w:tblPr/>
      <w:tcPr>
        <w:shd w:val="clear" w:color="FFFFFF"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color="5B9BD5" w:themeColor="accent5" w:sz="4" w:space="0"/>
        <w:insideH w:val="single" w:color="5B9BD5" w:themeColor="accent5" w:sz="4" w:space="0"/>
        <w:insideV w:val="single" w:color="5B9BD5" w:themeColor="accent5"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FFFFFF" w:fill="DDEAF6" w:themeFill="accent5" w:themeFillTint="34"/>
      </w:tcPr>
    </w:tblStylePr>
    <w:tblStylePr w:type="band1Horz">
      <w:rPr>
        <w:sz w:val="22"/>
      </w:rPr>
      <w:tblPr/>
      <w:tcPr>
        <w:shd w:val="clear" w:color="FFFFFF" w:fill="DDEAF6"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FFFFFF" w:fill="E1EFD8" w:themeFill="accent6" w:themeFillTint="34"/>
      </w:tcPr>
    </w:tblStylePr>
    <w:tblStylePr w:type="band1Horz">
      <w:rPr>
        <w:sz w:val="22"/>
      </w:rPr>
      <w:tblPr/>
      <w:tcPr>
        <w:shd w:val="clear" w:color="FFFFFF" w:fill="E1EFD8" w:themeFill="accent6" w:themeFillTint="34"/>
      </w:tcPr>
    </w:tblStylePr>
  </w:style>
  <w:style w:type="table" w:styleId="TableauGrille4">
    <w:name w:val="Grid Table 4"/>
    <w:basedOn w:val="TableauNormal"/>
    <w:uiPriority w:val="59"/>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firstRow">
      <w:rPr>
        <w:b/>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FFFFFF" w:fill="000000" w:themeFill="text1"/>
      </w:tcPr>
    </w:tblStylePr>
    <w:tblStylePr w:type="lastRow">
      <w:rPr>
        <w:b/>
      </w:rPr>
      <w:tblPr/>
      <w:tcPr>
        <w:tcBorders>
          <w:top w:val="single" w:color="000000" w:themeColor="text1" w:sz="4" w:space="0"/>
        </w:tcBorders>
      </w:tcPr>
    </w:tblStylePr>
    <w:tblStylePr w:type="firstCol">
      <w:rPr>
        <w:b/>
      </w:rPr>
      <w:tblPr/>
    </w:tblStylePr>
    <w:tblStylePr w:type="lastCol">
      <w:rPr>
        <w:b/>
      </w:rPr>
      <w:tblPr/>
    </w:tblStylePr>
    <w:tblStylePr w:type="band1Vert">
      <w:rPr>
        <w:sz w:val="22"/>
      </w:rPr>
      <w:tblPr/>
      <w:tcPr>
        <w:shd w:val="clear" w:color="FFFFFF" w:fill="CBCBCB" w:themeFill="text1" w:themeFillTint="34"/>
      </w:tcPr>
    </w:tblStylePr>
    <w:tblStylePr w:type="band1Horz">
      <w:rPr>
        <w:sz w:val="22"/>
      </w:rPr>
      <w:tblPr/>
      <w:tcPr>
        <w:shd w:val="clear" w:color="FFFFFF"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color="95AFDD" w:themeColor="accent1" w:themeTint="90" w:sz="4" w:space="0"/>
        <w:left w:val="single" w:color="95AFDD" w:themeColor="accent1" w:themeTint="90" w:sz="4" w:space="0"/>
        <w:bottom w:val="single" w:color="95AFDD" w:themeColor="accent1" w:themeTint="90" w:sz="4" w:space="0"/>
        <w:right w:val="single" w:color="95AFDD" w:themeColor="accent1" w:themeTint="90" w:sz="4" w:space="0"/>
        <w:insideH w:val="single" w:color="95AFDD" w:themeColor="accent1" w:themeTint="90" w:sz="4" w:space="0"/>
        <w:insideV w:val="single" w:color="95AFDD" w:themeColor="accent1" w:themeTint="90" w:sz="4" w:space="0"/>
      </w:tblBorders>
    </w:tblPr>
    <w:tblStylePr w:type="firstRow">
      <w:rPr>
        <w:b/>
        <w:sz w:val="22"/>
      </w:rPr>
      <w:tblPr/>
      <w:tcPr>
        <w:tcBorders>
          <w:top w:val="single" w:color="4472C4" w:themeColor="accent1" w:sz="4" w:space="0"/>
          <w:left w:val="single" w:color="4472C4" w:themeColor="accent1" w:sz="4" w:space="0"/>
          <w:bottom w:val="single" w:color="4472C4" w:themeColor="accent1" w:sz="4" w:space="0"/>
          <w:right w:val="single" w:color="4472C4" w:themeColor="accent1" w:sz="4" w:space="0"/>
        </w:tcBorders>
        <w:shd w:val="clear" w:color="FFFFFF" w:fill="537DC8" w:themeFill="accent1" w:themeFillTint="ea"/>
      </w:tcPr>
    </w:tblStylePr>
    <w:tblStylePr w:type="lastRow">
      <w:rPr>
        <w:b/>
      </w:rPr>
      <w:tblPr/>
      <w:tcPr>
        <w:tcBorders>
          <w:top w:val="single" w:color="4472C4" w:themeColor="accent1" w:sz="4" w:space="0"/>
        </w:tcBorders>
      </w:tcPr>
    </w:tblStylePr>
    <w:tblStylePr w:type="firstCol">
      <w:rPr>
        <w:b/>
      </w:rPr>
      <w:tblPr/>
    </w:tblStylePr>
    <w:tblStylePr w:type="lastCol">
      <w:rPr>
        <w:b/>
      </w:rPr>
      <w:tblPr/>
    </w:tblStylePr>
    <w:tblStylePr w:type="band1Vert">
      <w:rPr>
        <w:sz w:val="22"/>
      </w:rPr>
      <w:tblPr/>
      <w:tcPr>
        <w:shd w:val="clear" w:color="FFFFFF" w:fill="DAE3F3" w:themeFill="accent1" w:themeFillTint="32"/>
      </w:tcPr>
    </w:tblStylePr>
    <w:tblStylePr w:type="band1Horz">
      <w:rPr>
        <w:sz w:val="22"/>
      </w:rPr>
      <w:tblPr/>
      <w:tcPr>
        <w:shd w:val="clear" w:color="FFFFFF" w:fill="DAE3F3"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blStylePr w:type="firstRow">
      <w:rPr>
        <w:b/>
        <w:sz w:val="22"/>
      </w:rPr>
      <w:tblPr/>
      <w:tcPr>
        <w:tcBorders>
          <w:top w:val="single" w:color="ED7D31" w:themeColor="accent2" w:sz="4" w:space="0"/>
          <w:left w:val="single" w:color="ED7D31" w:themeColor="accent2" w:sz="4" w:space="0"/>
          <w:bottom w:val="single" w:color="ED7D31" w:themeColor="accent2" w:sz="4" w:space="0"/>
          <w:right w:val="single" w:color="ED7D31" w:themeColor="accent2" w:sz="4" w:space="0"/>
        </w:tcBorders>
        <w:shd w:val="clear" w:color="FFFFFF" w:fill="F4B184" w:themeFill="accent2" w:themeFillTint="97"/>
      </w:tcPr>
    </w:tblStylePr>
    <w:tblStylePr w:type="lastRow">
      <w:rPr>
        <w:b/>
      </w:rPr>
      <w:tblPr/>
      <w:tcPr>
        <w:tcBorders>
          <w:top w:val="single" w:color="ED7D31" w:themeColor="accent2" w:sz="4" w:space="0"/>
        </w:tcBorders>
      </w:tcPr>
    </w:tblStylePr>
    <w:tblStylePr w:type="firstCol">
      <w:rPr>
        <w:b/>
      </w:rPr>
      <w:tblPr/>
    </w:tblStylePr>
    <w:tblStylePr w:type="lastCol">
      <w:rPr>
        <w:b/>
      </w:rPr>
      <w:tblPr/>
    </w:tblStylePr>
    <w:tblStylePr w:type="band1Vert">
      <w:rPr>
        <w:sz w:val="22"/>
      </w:rPr>
      <w:tblPr/>
      <w:tcPr>
        <w:shd w:val="clear" w:color="FFFFFF" w:fill="FBE5D6" w:themeFill="accent2" w:themeFillTint="32"/>
      </w:tcPr>
    </w:tblStylePr>
    <w:tblStylePr w:type="band1Horz">
      <w:rPr>
        <w:sz w:val="22"/>
      </w:rPr>
      <w:tblPr/>
      <w:tcPr>
        <w:shd w:val="clear" w:color="FFFFFF"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blStylePr w:type="firstRow">
      <w:rPr>
        <w:b/>
        <w:sz w:val="22"/>
      </w:rPr>
      <w:tblPr/>
      <w:tcPr>
        <w:tcBorders>
          <w:top w:val="single" w:color="A5A5A5" w:themeColor="accent3" w:sz="4" w:space="0"/>
          <w:left w:val="single" w:color="A5A5A5" w:themeColor="accent3" w:sz="4" w:space="0"/>
          <w:bottom w:val="single" w:color="A5A5A5" w:themeColor="accent3" w:sz="4" w:space="0"/>
          <w:right w:val="single" w:color="A5A5A5" w:themeColor="accent3" w:sz="4" w:space="0"/>
        </w:tcBorders>
        <w:shd w:val="clear" w:color="FFFFFF" w:fill="A5A5A5" w:themeFill="accent3" w:themeFillTint="fe"/>
      </w:tcPr>
    </w:tblStylePr>
    <w:tblStylePr w:type="lastRow">
      <w:rPr>
        <w:b/>
      </w:rPr>
      <w:tblPr/>
      <w:tcPr>
        <w:tcBorders>
          <w:top w:val="single" w:color="A5A5A5" w:themeColor="accent3" w:sz="4" w:space="0"/>
        </w:tcBorders>
      </w:tcPr>
    </w:tblStylePr>
    <w:tblStylePr w:type="firstCol">
      <w:rPr>
        <w:b/>
      </w:rPr>
      <w:tblPr/>
    </w:tblStylePr>
    <w:tblStylePr w:type="lastCol">
      <w:rPr>
        <w:b/>
      </w:rPr>
      <w:tblPr/>
    </w:tblStylePr>
    <w:tblStylePr w:type="band1Vert">
      <w:rPr>
        <w:sz w:val="22"/>
      </w:rPr>
      <w:tblPr/>
      <w:tcPr>
        <w:shd w:val="clear" w:color="FFFFFF" w:fill="ECECEC" w:themeFill="accent3" w:themeFillTint="34"/>
      </w:tcPr>
    </w:tblStylePr>
    <w:tblStylePr w:type="band1Horz">
      <w:rPr>
        <w:sz w:val="22"/>
      </w:rPr>
      <w:tblPr/>
      <w:tcPr>
        <w:shd w:val="clear" w:color="FFFFFF"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Pr>
    <w:tblStylePr w:type="firstRow">
      <w:rPr>
        <w:b/>
        <w:sz w:val="22"/>
      </w:rPr>
      <w:tblPr/>
      <w:tcPr>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FFFFFF" w:fill="FFD865" w:themeFill="accent4" w:themeFillTint="9a"/>
      </w:tcPr>
    </w:tblStylePr>
    <w:tblStylePr w:type="lastRow">
      <w:rPr>
        <w:b/>
      </w:rPr>
      <w:tblPr/>
      <w:tcPr>
        <w:tcBorders>
          <w:top w:val="single" w:color="FFC000" w:themeColor="accent4" w:sz="4" w:space="0"/>
        </w:tcBorders>
      </w:tcPr>
    </w:tblStylePr>
    <w:tblStylePr w:type="firstCol">
      <w:rPr>
        <w:b/>
      </w:rPr>
      <w:tblPr/>
    </w:tblStylePr>
    <w:tblStylePr w:type="lastCol">
      <w:rPr>
        <w:b/>
      </w:rPr>
      <w:tblPr/>
    </w:tblStylePr>
    <w:tblStylePr w:type="band1Vert">
      <w:rPr>
        <w:sz w:val="22"/>
      </w:rPr>
      <w:tblPr/>
      <w:tcPr>
        <w:shd w:val="clear" w:color="FFFFFF" w:fill="FFF2CB" w:themeFill="accent4" w:themeFillTint="34"/>
      </w:tcPr>
    </w:tblStylePr>
    <w:tblStylePr w:type="band1Horz">
      <w:rPr>
        <w:sz w:val="22"/>
      </w:rPr>
      <w:tblPr/>
      <w:tcPr>
        <w:shd w:val="clear" w:color="FFFFFF"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color="A2C6E7" w:themeColor="accent5" w:themeTint="90" w:sz="4" w:space="0"/>
        <w:left w:val="single" w:color="A2C6E7" w:themeColor="accent5" w:themeTint="90" w:sz="4" w:space="0"/>
        <w:bottom w:val="single" w:color="A2C6E7" w:themeColor="accent5" w:themeTint="90" w:sz="4" w:space="0"/>
        <w:right w:val="single" w:color="A2C6E7" w:themeColor="accent5" w:themeTint="90" w:sz="4" w:space="0"/>
        <w:insideH w:val="single" w:color="A2C6E7" w:themeColor="accent5" w:themeTint="90" w:sz="4" w:space="0"/>
        <w:insideV w:val="single" w:color="A2C6E7" w:themeColor="accent5" w:themeTint="90" w:sz="4" w:space="0"/>
      </w:tblBorders>
    </w:tblPr>
    <w:tblStylePr w:type="firstRow">
      <w:rPr>
        <w:b/>
        <w:sz w:val="22"/>
      </w:rPr>
      <w:tblPr/>
      <w:tcPr>
        <w:tcBorders>
          <w:top w:val="single" w:color="5B9BD5" w:themeColor="accent5" w:sz="4" w:space="0"/>
          <w:left w:val="single" w:color="5B9BD5" w:themeColor="accent5" w:sz="4" w:space="0"/>
          <w:bottom w:val="single" w:color="5B9BD5" w:themeColor="accent5" w:sz="4" w:space="0"/>
          <w:right w:val="single" w:color="5B9BD5" w:themeColor="accent5" w:sz="4" w:space="0"/>
        </w:tcBorders>
        <w:shd w:val="clear" w:color="FFFFFF" w:fill="5B9BD5" w:themeFill="accent5"/>
      </w:tcPr>
    </w:tblStylePr>
    <w:tblStylePr w:type="lastRow">
      <w:rPr>
        <w:b/>
      </w:rPr>
      <w:tblPr/>
      <w:tcPr>
        <w:tcBorders>
          <w:top w:val="single" w:color="5B9BD5" w:themeColor="accent5" w:sz="4" w:space="0"/>
        </w:tcBorders>
      </w:tcPr>
    </w:tblStylePr>
    <w:tblStylePr w:type="firstCol">
      <w:rPr>
        <w:b/>
      </w:rPr>
      <w:tblPr/>
    </w:tblStylePr>
    <w:tblStylePr w:type="lastCol">
      <w:rPr>
        <w:b/>
      </w:rPr>
      <w:tblPr/>
    </w:tblStylePr>
    <w:tblStylePr w:type="band1Vert">
      <w:rPr>
        <w:sz w:val="22"/>
      </w:rPr>
      <w:tblPr/>
      <w:tcPr>
        <w:shd w:val="clear" w:color="FFFFFF" w:fill="DDEAF6" w:themeFill="accent5" w:themeFillTint="34"/>
      </w:tcPr>
    </w:tblStylePr>
    <w:tblStylePr w:type="band1Horz">
      <w:rPr>
        <w:sz w:val="22"/>
      </w:rPr>
      <w:tblPr/>
      <w:tcPr>
        <w:shd w:val="clear" w:color="FFFFFF" w:fill="DDEAF6"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firstRow">
      <w:rPr>
        <w:b/>
        <w:sz w:val="22"/>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shd w:val="clear" w:color="FFFFFF" w:fill="70AD47" w:themeFill="accent6"/>
      </w:tcPr>
    </w:tblStylePr>
    <w:tblStylePr w:type="lastRow">
      <w:rPr>
        <w:b/>
      </w:rPr>
      <w:tblPr/>
      <w:tcPr>
        <w:tcBorders>
          <w:top w:val="single" w:color="70AD47" w:themeColor="accent6" w:sz="4" w:space="0"/>
        </w:tcBorders>
      </w:tcPr>
    </w:tblStylePr>
    <w:tblStylePr w:type="firstCol">
      <w:rPr>
        <w:b/>
      </w:rPr>
      <w:tblPr/>
    </w:tblStylePr>
    <w:tblStylePr w:type="lastCol">
      <w:rPr>
        <w:b/>
      </w:rPr>
      <w:tblPr/>
    </w:tblStylePr>
    <w:tblStylePr w:type="band1Vert">
      <w:rPr>
        <w:sz w:val="22"/>
      </w:rPr>
      <w:tblPr/>
      <w:tcPr>
        <w:shd w:val="clear" w:color="FFFFFF" w:fill="E1EFD8" w:themeFill="accent6" w:themeFillTint="34"/>
      </w:tcPr>
    </w:tblStylePr>
    <w:tblStylePr w:type="band1Horz">
      <w:rPr>
        <w:sz w:val="22"/>
      </w:rPr>
      <w:tblPr/>
      <w:tcPr>
        <w:shd w:val="clear" w:color="FFFFFF"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FFFFFF" w:fill="000000" w:themeFill="text1"/>
      </w:tcPr>
    </w:tblStylePr>
    <w:tblStylePr w:type="lastRow">
      <w:rPr>
        <w:b/>
        <w:sz w:val="22"/>
      </w:rPr>
      <w:tblPr/>
      <w:tcPr>
        <w:tcBorders>
          <w:top w:val="single" w:color="FFFFFF" w:themeColor="light1" w:sz="4" w:space="0"/>
        </w:tcBorders>
        <w:shd w:val="clear" w:color="FFFFFF" w:fill="000000" w:themeFill="text1"/>
      </w:tcPr>
    </w:tblStylePr>
    <w:tblStylePr w:type="firstCol">
      <w:rPr>
        <w:b/>
        <w:sz w:val="22"/>
      </w:rPr>
      <w:tblPr/>
      <w:tcPr>
        <w:shd w:val="clear" w:color="FFFFFF" w:fill="000000" w:themeFill="text1"/>
      </w:tcPr>
    </w:tblStylePr>
    <w:tblStylePr w:type="lastCol">
      <w:rPr>
        <w:b/>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FFFFFF" w:fill="4472C4" w:themeFill="accent1"/>
      </w:tcPr>
    </w:tblStylePr>
    <w:tblStylePr w:type="lastRow">
      <w:rPr>
        <w:b/>
        <w:sz w:val="22"/>
      </w:rPr>
      <w:tblPr/>
      <w:tcPr>
        <w:tcBorders>
          <w:top w:val="single" w:color="FFFFFF" w:themeColor="light1" w:sz="4" w:space="0"/>
        </w:tcBorders>
        <w:shd w:val="clear" w:color="FFFFFF" w:fill="4472C4" w:themeFill="accent1"/>
      </w:tcPr>
    </w:tblStylePr>
    <w:tblStylePr w:type="firstCol">
      <w:rPr>
        <w:b/>
        <w:sz w:val="22"/>
      </w:rPr>
      <w:tblPr/>
      <w:tcPr>
        <w:shd w:val="clear" w:color="FFFFFF" w:fill="4472C4" w:themeFill="accent1"/>
      </w:tcPr>
    </w:tblStylePr>
    <w:tblStylePr w:type="lastCol">
      <w:rPr>
        <w:b/>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FFFFFF" w:fill="ED7D31" w:themeFill="accent2"/>
      </w:tcPr>
    </w:tblStylePr>
    <w:tblStylePr w:type="lastRow">
      <w:rPr>
        <w:b/>
        <w:sz w:val="22"/>
      </w:rPr>
      <w:tblPr/>
      <w:tcPr>
        <w:tcBorders>
          <w:top w:val="single" w:color="FFFFFF" w:themeColor="light1" w:sz="4" w:space="0"/>
        </w:tcBorders>
        <w:shd w:val="clear" w:color="FFFFFF" w:fill="ED7D31" w:themeFill="accent2"/>
      </w:tcPr>
    </w:tblStylePr>
    <w:tblStylePr w:type="firstCol">
      <w:rPr>
        <w:b/>
        <w:sz w:val="22"/>
      </w:rPr>
      <w:tblPr/>
      <w:tcPr>
        <w:shd w:val="clear" w:color="FFFFFF" w:fill="ED7D31" w:themeFill="accent2"/>
      </w:tcPr>
    </w:tblStylePr>
    <w:tblStylePr w:type="lastCol">
      <w:rPr>
        <w:b/>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FFFFFF" w:fill="A5A5A5" w:themeFill="accent3"/>
      </w:tcPr>
    </w:tblStylePr>
    <w:tblStylePr w:type="lastRow">
      <w:rPr>
        <w:b/>
        <w:sz w:val="22"/>
      </w:rPr>
      <w:tblPr/>
      <w:tcPr>
        <w:tcBorders>
          <w:top w:val="single" w:color="FFFFFF" w:themeColor="light1" w:sz="4" w:space="0"/>
        </w:tcBorders>
        <w:shd w:val="clear" w:color="FFFFFF" w:fill="A5A5A5" w:themeFill="accent3"/>
      </w:tcPr>
    </w:tblStylePr>
    <w:tblStylePr w:type="firstCol">
      <w:rPr>
        <w:b/>
        <w:sz w:val="22"/>
      </w:rPr>
      <w:tblPr/>
      <w:tcPr>
        <w:shd w:val="clear" w:color="FFFFFF" w:fill="A5A5A5" w:themeFill="accent3"/>
      </w:tcPr>
    </w:tblStylePr>
    <w:tblStylePr w:type="lastCol">
      <w:rPr>
        <w:b/>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FFFFFF" w:fill="FFC000" w:themeFill="accent4"/>
      </w:tcPr>
    </w:tblStylePr>
    <w:tblStylePr w:type="lastRow">
      <w:rPr>
        <w:b/>
        <w:sz w:val="22"/>
      </w:rPr>
      <w:tblPr/>
      <w:tcPr>
        <w:tcBorders>
          <w:top w:val="single" w:color="FFFFFF" w:themeColor="light1" w:sz="4" w:space="0"/>
        </w:tcBorders>
        <w:shd w:val="clear" w:color="FFFFFF" w:fill="FFC000" w:themeFill="accent4"/>
      </w:tcPr>
    </w:tblStylePr>
    <w:tblStylePr w:type="firstCol">
      <w:rPr>
        <w:b/>
        <w:sz w:val="22"/>
      </w:rPr>
      <w:tblPr/>
      <w:tcPr>
        <w:shd w:val="clear" w:color="FFFFFF" w:fill="FFC000" w:themeFill="accent4"/>
      </w:tcPr>
    </w:tblStylePr>
    <w:tblStylePr w:type="lastCol">
      <w:rPr>
        <w:b/>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FFFFFF" w:fill="5B9BD5" w:themeFill="accent5"/>
      </w:tcPr>
    </w:tblStylePr>
    <w:tblStylePr w:type="lastRow">
      <w:rPr>
        <w:b/>
        <w:sz w:val="22"/>
      </w:rPr>
      <w:tblPr/>
      <w:tcPr>
        <w:tcBorders>
          <w:top w:val="single" w:color="FFFFFF" w:themeColor="light1" w:sz="4" w:space="0"/>
        </w:tcBorders>
        <w:shd w:val="clear" w:color="FFFFFF" w:fill="5B9BD5" w:themeFill="accent5"/>
      </w:tcPr>
    </w:tblStylePr>
    <w:tblStylePr w:type="firstCol">
      <w:rPr>
        <w:b/>
        <w:sz w:val="22"/>
      </w:rPr>
      <w:tblPr/>
      <w:tcPr>
        <w:shd w:val="clear" w:color="FFFFFF" w:fill="5B9BD5" w:themeFill="accent5"/>
      </w:tcPr>
    </w:tblStylePr>
    <w:tblStylePr w:type="lastCol">
      <w:rPr>
        <w:b/>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FFFFFF" w:fill="70AD47" w:themeFill="accent6"/>
      </w:tcPr>
    </w:tblStylePr>
    <w:tblStylePr w:type="lastRow">
      <w:rPr>
        <w:b/>
        <w:sz w:val="22"/>
      </w:rPr>
      <w:tblPr/>
      <w:tcPr>
        <w:tcBorders>
          <w:top w:val="single" w:color="FFFFFF" w:themeColor="light1" w:sz="4" w:space="0"/>
        </w:tcBorders>
        <w:shd w:val="clear" w:color="FFFFFF" w:fill="70AD47" w:themeFill="accent6"/>
      </w:tcPr>
    </w:tblStylePr>
    <w:tblStylePr w:type="firstCol">
      <w:rPr>
        <w:b/>
        <w:sz w:val="22"/>
      </w:rPr>
      <w:tblPr/>
      <w:tcPr>
        <w:shd w:val="clear" w:color="FFFFFF" w:fill="70AD47" w:themeFill="accent6"/>
      </w:tcPr>
    </w:tblStylePr>
    <w:tblStylePr w:type="lastCol">
      <w:rPr>
        <w:b/>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rPr>
        <w:b/>
        <w:color w:themeColor="text1" w:themeTint="80" w:themeShade="95"/>
      </w:rPr>
      <w:tblPr/>
      <w:tcPr>
        <w:tcBorders>
          <w:bottom w:val="single" w:color="000000" w:themeColor="text1" w:sz="12" w:space="0"/>
        </w:tcBorders>
      </w:tcPr>
    </w:tblStylePr>
    <w:tblStylePr w:type="lastRow">
      <w:rPr>
        <w:b/>
        <w:color w:themeColor="text1" w:themeTint="80" w:themeShade="95"/>
      </w:rPr>
      <w:tblPr/>
    </w:tblStylePr>
    <w:tblStylePr w:type="firstCol">
      <w:rPr>
        <w:b/>
        <w:color w:themeColor="text1" w:themeTint="80" w:themeShade="95"/>
      </w:rPr>
      <w:tblPr/>
    </w:tblStylePr>
    <w:tblStylePr w:type="lastCol">
      <w:rPr>
        <w:b/>
        <w:color w:themeColor="text1" w:themeTint="80" w:themeShade="95"/>
      </w:rPr>
      <w:tblPr/>
    </w:tblStylePr>
    <w:tblStylePr w:type="band1Vert">
      <w:tblPr/>
      <w:tcPr>
        <w:shd w:val="clear" w:color="FFFFFF" w:fill="CBCBCB" w:themeFill="text1" w:themeFillTint="34"/>
      </w:tcPr>
    </w:tblStylePr>
    <w:tblStylePr w:type="band1Horz">
      <w:rPr>
        <w:color w:themeColor="text1" w:themeTint="80" w:themeShade="95"/>
        <w:sz w:val="22"/>
      </w:rPr>
      <w:tblPr/>
      <w:tcPr>
        <w:shd w:val="clear" w:color="FFFFFF" w:fill="CBCBCB" w:themeFill="text1" w:themeFillTint="34"/>
      </w:tcPr>
    </w:tblStylePr>
    <w:tblStylePr w:type="band2Horz">
      <w:rPr>
        <w:color w:themeColor="text1" w:themeTint="80" w:themeShade="95"/>
        <w:sz w:val="22"/>
      </w:rPr>
      <w:tblPr/>
    </w:tblStylePr>
  </w:style>
  <w:style w:type="table" w:customStyle="1" w:styleId="GridTable6Colorful-Accent1">
    <w:name w:val="Grid Table 6 Colorful - Accent 1"/>
    <w:basedOn w:val="TableauNormal"/>
    <w:uiPriority w:val="99"/>
    <w:tblPr>
      <w:tblStyleRowBandSize w:val="1"/>
      <w:tblStyleColBandSize w:val="1"/>
      <w:tblBorders>
        <w:top w:val="single" w:color="A0B7E1" w:themeColor="accent1" w:themeTint="80" w:sz="4" w:space="0"/>
        <w:left w:val="single" w:color="A0B7E1" w:themeColor="accent1" w:themeTint="80" w:sz="4" w:space="0"/>
        <w:bottom w:val="single" w:color="A0B7E1" w:themeColor="accent1" w:themeTint="80" w:sz="4" w:space="0"/>
        <w:right w:val="single" w:color="A0B7E1" w:themeColor="accent1" w:themeTint="80" w:sz="4" w:space="0"/>
        <w:insideH w:val="single" w:color="A0B7E1" w:themeColor="accent1" w:themeTint="80" w:sz="4" w:space="0"/>
        <w:insideV w:val="single" w:color="A0B7E1" w:themeColor="accent1" w:themeTint="80" w:sz="4" w:space="0"/>
      </w:tblBorders>
    </w:tblPr>
    <w:tblStylePr w:type="firstRow">
      <w:rPr>
        <w:b/>
        <w:color w:themeColor="accent1" w:themeTint="80" w:themeShade="95"/>
      </w:rPr>
      <w:tblPr/>
      <w:tcPr>
        <w:tcBorders>
          <w:bottom w:val="single" w:color="4472C4" w:themeColor="accent1" w:sz="12" w:space="0"/>
        </w:tcBorders>
      </w:tcPr>
    </w:tblStylePr>
    <w:tblStylePr w:type="lastRow">
      <w:rPr>
        <w:b/>
        <w:color w:themeColor="accent1" w:themeTint="80" w:themeShade="95"/>
      </w:rPr>
      <w:tblPr/>
    </w:tblStylePr>
    <w:tblStylePr w:type="firstCol">
      <w:rPr>
        <w:b/>
        <w:color w:themeColor="accent1" w:themeTint="80" w:themeShade="95"/>
      </w:rPr>
      <w:tblPr/>
    </w:tblStylePr>
    <w:tblStylePr w:type="lastCol">
      <w:rPr>
        <w:b/>
        <w:color w:themeColor="accent1" w:themeTint="80" w:themeShade="95"/>
      </w:rPr>
      <w:tblPr/>
    </w:tblStylePr>
    <w:tblStylePr w:type="band1Vert">
      <w:tblPr/>
      <w:tcPr>
        <w:shd w:val="clear" w:color="FFFFFF" w:fill="D8E2F3" w:themeFill="accent1" w:themeFillTint="34"/>
      </w:tcPr>
    </w:tblStylePr>
    <w:tblStylePr w:type="band1Horz">
      <w:rPr>
        <w:color w:themeColor="accent1" w:themeTint="80" w:themeShade="95"/>
        <w:sz w:val="22"/>
      </w:rPr>
      <w:tblPr/>
      <w:tcPr>
        <w:shd w:val="clear" w:color="FFFFFF" w:fill="D8E2F3" w:themeFill="accent1" w:themeFillTint="34"/>
      </w:tcPr>
    </w:tblStylePr>
    <w:tblStylePr w:type="band2Horz">
      <w:rPr>
        <w:color w:themeColor="accent1" w:themeTint="80" w:themeShade="95"/>
        <w:sz w:val="22"/>
      </w:rPr>
      <w:tblPr/>
    </w:tblStylePr>
  </w:style>
  <w:style w:type="table" w:customStyle="1" w:styleId="GridTable6Colorful-Accent2">
    <w:name w:val="Grid Table 6 Colorful - Accent 2"/>
    <w:basedOn w:val="TableauNormal"/>
    <w:uiPriority w:val="99"/>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firstRow">
      <w:rPr>
        <w:b/>
        <w:color w:themeColor="accent2" w:themeTint="97" w:themeShade="95"/>
      </w:rPr>
      <w:tblPr/>
      <w:tcPr>
        <w:tcBorders>
          <w:bottom w:val="single" w:color="ED7D31" w:themeColor="accent2" w:sz="12" w:space="0"/>
        </w:tcBorders>
      </w:tcPr>
    </w:tblStylePr>
    <w:tblStylePr w:type="lastRow">
      <w:rPr>
        <w:b/>
        <w:color w:themeColor="accent2" w:themeTint="97" w:themeShade="95"/>
      </w:rPr>
      <w:tblPr/>
    </w:tblStylePr>
    <w:tblStylePr w:type="firstCol">
      <w:rPr>
        <w:b/>
        <w:color w:themeColor="accent2" w:themeTint="97" w:themeShade="95"/>
      </w:rPr>
      <w:tblPr/>
    </w:tblStylePr>
    <w:tblStylePr w:type="lastCol">
      <w:rPr>
        <w:b/>
        <w:color w:themeColor="accent2" w:themeTint="97" w:themeShade="95"/>
      </w:rPr>
      <w:tblPr/>
    </w:tblStylePr>
    <w:tblStylePr w:type="band1Vert">
      <w:tblPr/>
      <w:tcPr>
        <w:shd w:val="clear" w:color="FFFFFF" w:fill="FBE5D6" w:themeFill="accent2" w:themeFillTint="32"/>
      </w:tcPr>
    </w:tblStylePr>
    <w:tblStylePr w:type="band1Horz">
      <w:rPr>
        <w:color w:themeColor="accent2" w:themeTint="97" w:themeShade="95"/>
        <w:sz w:val="22"/>
      </w:rPr>
      <w:tblPr/>
      <w:tcPr>
        <w:shd w:val="clear" w:color="FFFFFF" w:fill="FBE5D6" w:themeFill="accent2" w:themeFillTint="32"/>
      </w:tcPr>
    </w:tblStylePr>
    <w:tblStylePr w:type="band2Horz">
      <w:rPr>
        <w:color w:themeColor="accent2" w:themeTint="97" w:themeShade="95"/>
        <w:sz w:val="22"/>
      </w:rPr>
      <w:tblPr/>
    </w:tblStylePr>
  </w:style>
  <w:style w:type="table" w:customStyle="1" w:styleId="GridTable6Colorful-Accent3">
    <w:name w:val="Grid Table 6 Colorful - Accent 3"/>
    <w:basedOn w:val="TableauNormal"/>
    <w:uiPriority w:val="99"/>
    <w:tblPr>
      <w:tblStyleRowBandSize w:val="1"/>
      <w:tblStyleColBandSize w:val="1"/>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themeColor="accent3" w:themeTint="fe" w:themeShade="95"/>
      </w:rPr>
      <w:tblPr/>
      <w:tcPr>
        <w:tcBorders>
          <w:bottom w:val="single" w:color="A5A5A5" w:themeColor="accent3" w:sz="12" w:space="0"/>
        </w:tcBorders>
      </w:tcPr>
    </w:tblStylePr>
    <w:tblStylePr w:type="lastRow">
      <w:rPr>
        <w:b/>
        <w:color w:themeColor="accent3" w:themeTint="fe" w:themeShade="95"/>
      </w:rPr>
      <w:tblPr/>
    </w:tblStylePr>
    <w:tblStylePr w:type="firstCol">
      <w:rPr>
        <w:b/>
        <w:color w:themeColor="accent3" w:themeTint="fe" w:themeShade="95"/>
      </w:rPr>
      <w:tblPr/>
    </w:tblStylePr>
    <w:tblStylePr w:type="lastCol">
      <w:rPr>
        <w:b/>
        <w:color w:themeColor="accent3" w:themeTint="fe" w:themeShade="95"/>
      </w:rPr>
      <w:tblPr/>
    </w:tblStylePr>
    <w:tblStylePr w:type="band1Vert">
      <w:tblPr/>
      <w:tcPr>
        <w:shd w:val="clear" w:color="FFFFFF" w:fill="ECECEC" w:themeFill="accent3" w:themeFillTint="34"/>
      </w:tcPr>
    </w:tblStylePr>
    <w:tblStylePr w:type="band1Horz">
      <w:rPr>
        <w:color w:themeColor="accent3" w:themeTint="fe" w:themeShade="95"/>
        <w:sz w:val="22"/>
      </w:rPr>
      <w:tblPr/>
      <w:tcPr>
        <w:shd w:val="clear" w:color="FFFFFF" w:fill="ECECEC" w:themeFill="accent3" w:themeFillTint="34"/>
      </w:tcPr>
    </w:tblStylePr>
    <w:tblStylePr w:type="band2Horz">
      <w:rPr>
        <w:color w:themeColor="accent3" w:themeTint="fe" w:themeShade="95"/>
        <w:sz w:val="22"/>
      </w:rPr>
      <w:tblPr/>
    </w:tblStylePr>
  </w:style>
  <w:style w:type="table" w:customStyle="1" w:styleId="GridTable6Colorful-Accent4">
    <w:name w:val="Grid Table 6 Colorful - Accent 4"/>
    <w:basedOn w:val="TableauNormal"/>
    <w:uiPriority w:val="99"/>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firstRow">
      <w:rPr>
        <w:b/>
        <w:color w:themeColor="accent4" w:themeTint="9a" w:themeShade="95"/>
      </w:rPr>
      <w:tblPr/>
      <w:tcPr>
        <w:tcBorders>
          <w:bottom w:val="single" w:color="FFC000" w:themeColor="accent4" w:sz="12" w:space="0"/>
        </w:tcBorders>
      </w:tcPr>
    </w:tblStylePr>
    <w:tblStylePr w:type="lastRow">
      <w:rPr>
        <w:b/>
        <w:color w:themeColor="accent4" w:themeTint="9a" w:themeShade="95"/>
      </w:rPr>
      <w:tblPr/>
    </w:tblStylePr>
    <w:tblStylePr w:type="firstCol">
      <w:rPr>
        <w:b/>
        <w:color w:themeColor="accent4" w:themeTint="9a" w:themeShade="95"/>
      </w:rPr>
      <w:tblPr/>
    </w:tblStylePr>
    <w:tblStylePr w:type="lastCol">
      <w:rPr>
        <w:b/>
        <w:color w:themeColor="accent4" w:themeTint="9a" w:themeShade="95"/>
      </w:rPr>
      <w:tblPr/>
    </w:tblStylePr>
    <w:tblStylePr w:type="band1Vert">
      <w:tblPr/>
      <w:tcPr>
        <w:shd w:val="clear" w:color="FFFFFF" w:fill="FFF2CB" w:themeFill="accent4" w:themeFillTint="34"/>
      </w:tcPr>
    </w:tblStylePr>
    <w:tblStylePr w:type="band1Horz">
      <w:rPr>
        <w:color w:themeColor="accent4" w:themeTint="9a" w:themeShade="95"/>
        <w:sz w:val="22"/>
      </w:rPr>
      <w:tblPr/>
      <w:tcPr>
        <w:shd w:val="clear" w:color="FFFFFF" w:fill="FFF2CB" w:themeFill="accent4" w:themeFillTint="34"/>
      </w:tcPr>
    </w:tblStylePr>
    <w:tblStylePr w:type="band2Horz">
      <w:rPr>
        <w:color w:themeColor="accent4" w:themeTint="9a" w:themeShade="95"/>
        <w:sz w:val="22"/>
      </w:rPr>
      <w:tblPr/>
    </w:tblStylePr>
  </w:style>
  <w:style w:type="table" w:customStyle="1" w:styleId="GridTable6Colorful-Accent5">
    <w:name w:val="Grid Table 6 Colorful - Accent 5"/>
    <w:basedOn w:val="TableauNormal"/>
    <w:uiPriority w:val="99"/>
    <w:tblPr>
      <w:tblStyleRowBandSize w:val="1"/>
      <w:tblStyleColBandSize w:val="1"/>
      <w:tblBorders>
        <w:top w:val="single" w:color="5B9BD5" w:themeColor="accent5" w:sz="4" w:space="0"/>
        <w:left w:val="single" w:color="5B9BD5" w:themeColor="accent5" w:sz="4" w:space="0"/>
        <w:bottom w:val="single" w:color="5B9BD5" w:themeColor="accent5" w:sz="4" w:space="0"/>
        <w:right w:val="single" w:color="5B9BD5" w:themeColor="accent5" w:sz="4" w:space="0"/>
        <w:insideH w:val="single" w:color="5B9BD5" w:themeColor="accent5" w:sz="4" w:space="0"/>
        <w:insideV w:val="single" w:color="5B9BD5" w:themeColor="accent5" w:sz="4" w:space="0"/>
      </w:tblBorders>
    </w:tblPr>
    <w:tblStylePr w:type="firstRow">
      <w:rPr>
        <w:b/>
        <w:color w:themeColor="accent5" w:themeShade="95"/>
      </w:rPr>
      <w:tblPr/>
      <w:tcPr>
        <w:tcBorders>
          <w:bottom w:val="single" w:color="5B9BD5" w:themeColor="accent5" w:sz="12" w:space="0"/>
        </w:tcBorders>
      </w:tcPr>
    </w:tblStylePr>
    <w:tblStylePr w:type="lastRow">
      <w:rPr>
        <w:b/>
        <w:color w:themeColor="accent5" w:themeShade="95"/>
      </w:rPr>
      <w:tblPr/>
    </w:tblStylePr>
    <w:tblStylePr w:type="firstCol">
      <w:rPr>
        <w:b/>
        <w:color w:themeColor="accent5" w:themeShade="95"/>
      </w:rPr>
      <w:tblPr/>
    </w:tblStylePr>
    <w:tblStylePr w:type="lastCol">
      <w:rPr>
        <w:b/>
        <w:color w:themeColor="accent5" w:themeShade="95"/>
      </w:rPr>
      <w:tblPr/>
    </w:tblStylePr>
    <w:tblStylePr w:type="band1Vert">
      <w:tblPr/>
      <w:tcPr>
        <w:shd w:val="clear" w:color="FFFFFF" w:fill="DDEAF6" w:themeFill="accent5" w:themeFillTint="34"/>
      </w:tcPr>
    </w:tblStylePr>
    <w:tblStylePr w:type="band1Horz">
      <w:rPr>
        <w:color w:themeColor="accent5" w:themeShade="95"/>
        <w:sz w:val="22"/>
      </w:rPr>
      <w:tblPr/>
      <w:tcPr>
        <w:shd w:val="clear" w:color="FFFFFF" w:fill="DDEAF6" w:themeFill="accent5" w:themeFillTint="34"/>
      </w:tcPr>
    </w:tblStylePr>
    <w:tblStylePr w:type="band2Horz">
      <w:rPr>
        <w:color w:themeColor="accent5" w:themeShade="95"/>
        <w:sz w:val="22"/>
      </w:rPr>
      <w:tblPr/>
    </w:tblStylePr>
  </w:style>
  <w:style w:type="table" w:customStyle="1" w:styleId="GridTable6Colorful-Accent6">
    <w:name w:val="Grid Table 6 Colorful - Accent 6"/>
    <w:basedOn w:val="TableauNormal"/>
    <w:uiPriority w:val="99"/>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blStylePr w:type="firstRow">
      <w:rPr>
        <w:b/>
        <w:color w:themeColor="accent5" w:themeShade="95"/>
      </w:rPr>
      <w:tblPr/>
      <w:tcPr>
        <w:tcBorders>
          <w:bottom w:val="single" w:color="70AD47" w:themeColor="accent6" w:sz="12" w:space="0"/>
        </w:tcBorders>
      </w:tcPr>
    </w:tblStylePr>
    <w:tblStylePr w:type="lastRow">
      <w:rPr>
        <w:b/>
        <w:color w:themeColor="accent5" w:themeShade="95"/>
      </w:rPr>
      <w:tblPr/>
    </w:tblStylePr>
    <w:tblStylePr w:type="firstCol">
      <w:rPr>
        <w:b/>
        <w:color w:themeColor="accent5" w:themeShade="95"/>
      </w:rPr>
      <w:tblPr/>
    </w:tblStylePr>
    <w:tblStylePr w:type="lastCol">
      <w:rPr>
        <w:b/>
        <w:color w:themeColor="accent5" w:themeShade="95"/>
      </w:rPr>
      <w:tblPr/>
    </w:tblStylePr>
    <w:tblStylePr w:type="band1Vert">
      <w:tblPr/>
      <w:tcPr>
        <w:shd w:val="clear" w:color="FFFFFF" w:fill="E1EFD8" w:themeFill="accent6" w:themeFillTint="34"/>
      </w:tcPr>
    </w:tblStylePr>
    <w:tblStylePr w:type="band1Horz">
      <w:rPr>
        <w:color w:themeColor="accent5" w:themeShade="95"/>
        <w:sz w:val="22"/>
      </w:rPr>
      <w:tblPr/>
      <w:tcPr>
        <w:shd w:val="clear" w:color="FFFFFF" w:fill="E1EFD8" w:themeFill="accent6" w:themeFillTint="34"/>
      </w:tcPr>
    </w:tblStylePr>
    <w:tblStylePr w:type="band2Horz">
      <w:rPr>
        <w:color w:themeColor="accent5" w:themeShade="95"/>
        <w:sz w:val="22"/>
      </w:rPr>
      <w:tblPr/>
    </w:tblStylePr>
  </w:style>
  <w:style w:type="table" w:styleId="TableauGrille7Couleur">
    <w:name w:val="Grid Table 7 Colorful"/>
    <w:basedOn w:val="TableauNormal"/>
    <w:uiPriority w:val="99"/>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rPr>
        <w:b/>
        <w:color w:themeColor="text1" w:themeTint="80" w:themeShade="95"/>
        <w:sz w:val="22"/>
      </w:rPr>
      <w:tblPr/>
      <w:tcPr>
        <w:tcBorders>
          <w:top w:val="none" w:color="000000" w:sz="4" w:space="0"/>
          <w:left w:val="none" w:color="000000" w:sz="4" w:space="0"/>
          <w:bottom w:val="single" w:color="000000" w:themeColor="text1" w:sz="4" w:space="0"/>
          <w:right w:val="none" w:color="000000" w:sz="4" w:space="0"/>
        </w:tcBorders>
        <w:shd w:val="clear" w:color="FFFFFF" w:fill="FFFFFF" w:themeFill="light1"/>
      </w:tcPr>
    </w:tblStylePr>
    <w:tblStylePr w:type="lastRow">
      <w:rPr>
        <w:b/>
        <w:color w:themeColor="text1" w:themeTint="80" w:themeShade="95"/>
        <w:sz w:val="22"/>
      </w:rPr>
      <w:tblPr/>
      <w:tcPr>
        <w:tcBorders>
          <w:top w:val="single" w:color="000000" w:themeColor="tex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text1" w:themeTint="80" w:themeShade="95"/>
        <w:sz w:val="22"/>
      </w:rPr>
      <w:tblPr/>
      <w:tcPr>
        <w:tcBorders>
          <w:top w:val="none" w:color="000000" w:sz="4" w:space="0"/>
          <w:left w:val="none" w:color="000000" w:sz="4" w:space="0"/>
          <w:bottom w:val="none" w:color="000000" w:sz="4" w:space="0"/>
          <w:right w:val="single" w:color="000000" w:themeColor="text1" w:sz="4" w:space="0"/>
        </w:tcBorders>
        <w:shd w:val="clear" w:color="FFFFFF" w:fill="auto"/>
      </w:tcPr>
    </w:tblStylePr>
    <w:tblStylePr w:type="lastCol">
      <w:rPr>
        <w:i/>
        <w:color w:themeColor="text1" w:themeTint="80" w:themeShade="95"/>
        <w:sz w:val="22"/>
      </w:rPr>
      <w:tblPr/>
      <w:tcPr>
        <w:tcBorders>
          <w:top w:val="none" w:color="000000" w:sz="4" w:space="0"/>
          <w:left w:val="single" w:color="000000" w:themeColor="text1" w:sz="4" w:space="0"/>
          <w:bottom w:val="none" w:color="000000" w:sz="4" w:space="0"/>
          <w:right w:val="none" w:color="000000" w:sz="4" w:space="0"/>
        </w:tcBorders>
        <w:shd w:val="clear" w:color="FFFFFF" w:fill="auto"/>
      </w:tcPr>
    </w:tblStylePr>
    <w:tblStylePr w:type="band1Vert">
      <w:tblPr/>
      <w:tcPr>
        <w:shd w:val="clear" w:color="FFFFFF" w:fill="FFFFFF" w:themeFill="text1" w:themeFillTint="0"/>
      </w:tcPr>
    </w:tblStylePr>
    <w:tblStylePr w:type="band1Horz">
      <w:rPr>
        <w:color w:themeColor="text1" w:themeTint="80" w:themeShade="95"/>
        <w:sz w:val="22"/>
      </w:rPr>
      <w:tblPr/>
      <w:tcPr>
        <w:shd w:val="clear" w:color="FFFFFF" w:fill="FFFFFF" w:themeFill="text1" w:themeFillTint="0"/>
      </w:tcPr>
    </w:tblStylePr>
    <w:tblStylePr w:type="band2Horz">
      <w:rPr>
        <w:color w:themeColor="text1" w:themeTint="80" w:themeShade="95"/>
        <w:sz w:val="22"/>
      </w:rPr>
      <w:tblPr/>
    </w:tblStylePr>
  </w:style>
  <w:style w:type="table" w:customStyle="1" w:styleId="GridTable7Colorful-Accent1">
    <w:name w:val="Grid Table 7 Colorful - Accent 1"/>
    <w:basedOn w:val="TableauNormal"/>
    <w:uiPriority w:val="99"/>
    <w:tblPr>
      <w:tblStyleRowBandSize w:val="1"/>
      <w:tblStyleColBandSize w:val="1"/>
      <w:tblBorders>
        <w:bottom w:val="single" w:color="A0B7E1" w:themeColor="accent1" w:themeTint="80" w:sz="4" w:space="0"/>
        <w:right w:val="single" w:color="A0B7E1" w:themeColor="accent1" w:themeTint="80" w:sz="4" w:space="0"/>
        <w:insideH w:val="single" w:color="A0B7E1" w:themeColor="accent1" w:themeTint="80" w:sz="4" w:space="0"/>
        <w:insideV w:val="single" w:color="A0B7E1" w:themeColor="accent1" w:themeTint="80" w:sz="4" w:space="0"/>
      </w:tblBorders>
    </w:tblPr>
    <w:tblStylePr w:type="firstRow">
      <w:rPr>
        <w:b/>
        <w:color w:themeColor="accent1" w:themeTint="80" w:themeShade="95"/>
        <w:sz w:val="22"/>
      </w:rPr>
      <w:tblPr/>
      <w:tcPr>
        <w:tcBorders>
          <w:top w:val="none" w:color="000000" w:sz="4" w:space="0"/>
          <w:left w:val="none" w:color="000000" w:sz="4" w:space="0"/>
          <w:bottom w:val="single" w:color="4472C4" w:themeColor="accent1" w:sz="4" w:space="0"/>
          <w:right w:val="none" w:color="000000" w:sz="4" w:space="0"/>
        </w:tcBorders>
        <w:shd w:val="clear" w:color="FFFFFF" w:fill="FFFFFF" w:themeFill="light1"/>
      </w:tcPr>
    </w:tblStylePr>
    <w:tblStylePr w:type="lastRow">
      <w:rPr>
        <w:b/>
        <w:color w:themeColor="accent1" w:themeTint="80" w:themeShade="95"/>
        <w:sz w:val="22"/>
      </w:rPr>
      <w:tblPr/>
      <w:tcPr>
        <w:tcBorders>
          <w:top w:val="single" w:color="4472C4" w:themeColor="accen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1" w:themeTint="80" w:themeShade="95"/>
        <w:sz w:val="22"/>
      </w:rPr>
      <w:tblPr/>
      <w:tcPr>
        <w:tcBorders>
          <w:top w:val="none" w:color="000000" w:sz="4" w:space="0"/>
          <w:left w:val="none" w:color="000000" w:sz="4" w:space="0"/>
          <w:bottom w:val="none" w:color="000000" w:sz="4" w:space="0"/>
          <w:right w:val="single" w:color="4472C4" w:themeColor="accent1" w:sz="4" w:space="0"/>
        </w:tcBorders>
        <w:shd w:val="clear" w:color="FFFFFF" w:fill="auto"/>
      </w:tcPr>
    </w:tblStylePr>
    <w:tblStylePr w:type="lastCol">
      <w:rPr>
        <w:i/>
        <w:color w:themeColor="accent1" w:themeTint="80" w:themeShade="95"/>
        <w:sz w:val="22"/>
      </w:rPr>
      <w:tblPr/>
      <w:tcPr>
        <w:tcBorders>
          <w:top w:val="none" w:color="000000" w:sz="4" w:space="0"/>
          <w:left w:val="single" w:color="4472C4" w:themeColor="accent1" w:sz="4" w:space="0"/>
          <w:bottom w:val="none" w:color="000000" w:sz="4" w:space="0"/>
          <w:right w:val="none" w:color="000000" w:sz="4" w:space="0"/>
        </w:tcBorders>
        <w:shd w:val="clear" w:color="FFFFFF" w:fill="auto"/>
      </w:tcPr>
    </w:tblStylePr>
    <w:tblStylePr w:type="band1Vert">
      <w:tblPr/>
      <w:tcPr>
        <w:shd w:val="clear" w:color="FFFFFF" w:fill="D8E2F3" w:themeFill="accent1" w:themeFillTint="34"/>
      </w:tcPr>
    </w:tblStylePr>
    <w:tblStylePr w:type="band1Horz">
      <w:rPr>
        <w:color w:themeColor="accent1" w:themeTint="80" w:themeShade="95"/>
        <w:sz w:val="22"/>
      </w:rPr>
      <w:tblPr/>
      <w:tcPr>
        <w:shd w:val="clear" w:color="FFFFFF" w:fill="D8E2F3" w:themeFill="accent1" w:themeFillTint="34"/>
      </w:tcPr>
    </w:tblStylePr>
    <w:tblStylePr w:type="band2Horz">
      <w:rPr>
        <w:color w:themeColor="accent1" w:themeTint="80" w:themeShade="95"/>
        <w:sz w:val="22"/>
      </w:rPr>
      <w:tblPr/>
    </w:tblStylePr>
  </w:style>
  <w:style w:type="table" w:customStyle="1" w:styleId="GridTable7Colorful-Accent2">
    <w:name w:val="Grid Table 7 Colorful - Accent 2"/>
    <w:basedOn w:val="TableauNormal"/>
    <w:uiPriority w:val="99"/>
    <w:tblPr>
      <w:tblStyleRowBandSize w:val="1"/>
      <w:tblStyleColBandSize w:val="1"/>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firstRow">
      <w:rPr>
        <w:b/>
        <w:color w:themeColor="accent2" w:themeTint="97" w:themeShade="95"/>
        <w:sz w:val="22"/>
      </w:rPr>
      <w:tblPr/>
      <w:tcPr>
        <w:tcBorders>
          <w:top w:val="none" w:color="000000" w:sz="4" w:space="0"/>
          <w:left w:val="none" w:color="000000" w:sz="4" w:space="0"/>
          <w:bottom w:val="single" w:color="ED7D31" w:themeColor="accent2" w:sz="4" w:space="0"/>
          <w:right w:val="none" w:color="000000" w:sz="4" w:space="0"/>
        </w:tcBorders>
        <w:shd w:val="clear" w:color="FFFFFF" w:fill="FFFFFF" w:themeFill="light1"/>
      </w:tcPr>
    </w:tblStylePr>
    <w:tblStylePr w:type="lastRow">
      <w:rPr>
        <w:b/>
        <w:color w:themeColor="accent2" w:themeTint="97" w:themeShade="95"/>
        <w:sz w:val="22"/>
      </w:rPr>
      <w:tblPr/>
      <w:tcPr>
        <w:tcBorders>
          <w:top w:val="single" w:color="ED7D31" w:themeColor="accent2"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2" w:themeTint="97" w:themeShade="95"/>
        <w:sz w:val="22"/>
      </w:rPr>
      <w:tblPr/>
      <w:tcPr>
        <w:tcBorders>
          <w:top w:val="none" w:color="000000" w:sz="4" w:space="0"/>
          <w:left w:val="none" w:color="000000" w:sz="4" w:space="0"/>
          <w:bottom w:val="none" w:color="000000" w:sz="4" w:space="0"/>
          <w:right w:val="single" w:color="ED7D31" w:themeColor="accent2" w:sz="4" w:space="0"/>
        </w:tcBorders>
        <w:shd w:val="clear" w:color="FFFFFF" w:fill="auto"/>
      </w:tcPr>
    </w:tblStylePr>
    <w:tblStylePr w:type="lastCol">
      <w:rPr>
        <w:i/>
        <w:color w:themeColor="accent2" w:themeTint="97" w:themeShade="95"/>
        <w:sz w:val="22"/>
      </w:rPr>
      <w:tblPr/>
      <w:tcPr>
        <w:tcBorders>
          <w:top w:val="none" w:color="000000" w:sz="4" w:space="0"/>
          <w:left w:val="single" w:color="ED7D31" w:themeColor="accent2" w:sz="4" w:space="0"/>
          <w:bottom w:val="none" w:color="000000" w:sz="4" w:space="0"/>
          <w:right w:val="none" w:color="000000" w:sz="4" w:space="0"/>
        </w:tcBorders>
        <w:shd w:val="clear" w:color="FFFFFF" w:fill="auto"/>
      </w:tcPr>
    </w:tblStylePr>
    <w:tblStylePr w:type="band1Vert">
      <w:tblPr/>
      <w:tcPr>
        <w:shd w:val="clear" w:color="FFFFFF" w:fill="FBE5D6" w:themeFill="accent2" w:themeFillTint="32"/>
      </w:tcPr>
    </w:tblStylePr>
    <w:tblStylePr w:type="band1Horz">
      <w:rPr>
        <w:color w:themeColor="accent2" w:themeTint="97" w:themeShade="95"/>
        <w:sz w:val="22"/>
      </w:rPr>
      <w:tblPr/>
      <w:tcPr>
        <w:shd w:val="clear" w:color="FFFFFF" w:fill="FBE5D6" w:themeFill="accent2" w:themeFillTint="32"/>
      </w:tcPr>
    </w:tblStylePr>
    <w:tblStylePr w:type="band2Horz">
      <w:rPr>
        <w:color w:themeColor="accent2" w:themeTint="97" w:themeShade="95"/>
        <w:sz w:val="22"/>
      </w:rPr>
      <w:tblPr/>
    </w:tblStylePr>
  </w:style>
  <w:style w:type="table" w:customStyle="1" w:styleId="GridTable7Colorful-Accent3">
    <w:name w:val="Grid Table 7 Colorful - Accent 3"/>
    <w:basedOn w:val="TableauNormal"/>
    <w:uiPriority w:val="99"/>
    <w:tblPr>
      <w:tblStyleRowBandSize w:val="1"/>
      <w:tblStyleColBandSize w:val="1"/>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themeColor="accent3" w:themeTint="fe" w:themeShade="95"/>
        <w:sz w:val="22"/>
      </w:rPr>
      <w:tblPr/>
      <w:tcPr>
        <w:tcBorders>
          <w:top w:val="none" w:color="000000" w:sz="4" w:space="0"/>
          <w:left w:val="none" w:color="000000" w:sz="4" w:space="0"/>
          <w:bottom w:val="single" w:color="A5A5A5" w:themeColor="accent3" w:sz="4" w:space="0"/>
          <w:right w:val="none" w:color="000000" w:sz="4" w:space="0"/>
        </w:tcBorders>
        <w:shd w:val="clear" w:color="FFFFFF" w:fill="FFFFFF" w:themeFill="light1"/>
      </w:tcPr>
    </w:tblStylePr>
    <w:tblStylePr w:type="lastRow">
      <w:rPr>
        <w:b/>
        <w:color w:themeColor="accent3" w:themeTint="fe" w:themeShade="95"/>
        <w:sz w:val="22"/>
      </w:rPr>
      <w:tblPr/>
      <w:tcPr>
        <w:tcBorders>
          <w:top w:val="single" w:color="A5A5A5" w:themeColor="accent3"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3" w:themeTint="fe" w:themeShade="95"/>
        <w:sz w:val="22"/>
      </w:rPr>
      <w:tblPr/>
      <w:tcPr>
        <w:tcBorders>
          <w:top w:val="none" w:color="000000" w:sz="4" w:space="0"/>
          <w:left w:val="none" w:color="000000" w:sz="4" w:space="0"/>
          <w:bottom w:val="none" w:color="000000" w:sz="4" w:space="0"/>
          <w:right w:val="single" w:color="A5A5A5" w:themeColor="accent3" w:sz="4" w:space="0"/>
        </w:tcBorders>
        <w:shd w:val="clear" w:color="FFFFFF" w:fill="auto"/>
      </w:tcPr>
    </w:tblStylePr>
    <w:tblStylePr w:type="lastCol">
      <w:rPr>
        <w:i/>
        <w:color w:themeColor="accent3" w:themeTint="fe" w:themeShade="95"/>
        <w:sz w:val="22"/>
      </w:rPr>
      <w:tblPr/>
      <w:tcPr>
        <w:tcBorders>
          <w:top w:val="none" w:color="000000" w:sz="4" w:space="0"/>
          <w:left w:val="single" w:color="A5A5A5" w:themeColor="accent3" w:sz="4" w:space="0"/>
          <w:bottom w:val="none" w:color="000000" w:sz="4" w:space="0"/>
          <w:right w:val="none" w:color="000000" w:sz="4" w:space="0"/>
        </w:tcBorders>
        <w:shd w:val="clear" w:color="FFFFFF" w:fill="auto"/>
      </w:tcPr>
    </w:tblStylePr>
    <w:tblStylePr w:type="band1Vert">
      <w:tblPr/>
      <w:tcPr>
        <w:shd w:val="clear" w:color="FFFFFF" w:fill="ECECEC" w:themeFill="accent3" w:themeFillTint="34"/>
      </w:tcPr>
    </w:tblStylePr>
    <w:tblStylePr w:type="band1Horz">
      <w:rPr>
        <w:color w:themeColor="accent3" w:themeTint="fe" w:themeShade="95"/>
        <w:sz w:val="22"/>
      </w:rPr>
      <w:tblPr/>
      <w:tcPr>
        <w:shd w:val="clear" w:color="FFFFFF" w:fill="ECECEC" w:themeFill="accent3" w:themeFillTint="34"/>
      </w:tcPr>
    </w:tblStylePr>
    <w:tblStylePr w:type="band2Horz">
      <w:rPr>
        <w:color w:themeColor="accent3" w:themeTint="fe" w:themeShade="95"/>
        <w:sz w:val="22"/>
      </w:rPr>
      <w:tblPr/>
    </w:tblStylePr>
  </w:style>
  <w:style w:type="table" w:customStyle="1" w:styleId="GridTable7Colorful-Accent4">
    <w:name w:val="Grid Table 7 Colorful - Accent 4"/>
    <w:basedOn w:val="TableauNormal"/>
    <w:uiPriority w:val="99"/>
    <w:tblPr>
      <w:tblStyleRowBandSize w:val="1"/>
      <w:tblStyleColBandSize w:val="1"/>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firstRow">
      <w:rPr>
        <w:b/>
        <w:color w:themeColor="accent4" w:themeTint="9a" w:themeShade="95"/>
        <w:sz w:val="22"/>
      </w:rPr>
      <w:tblPr/>
      <w:tcPr>
        <w:tcBorders>
          <w:top w:val="none" w:color="000000" w:sz="4" w:space="0"/>
          <w:left w:val="none" w:color="000000" w:sz="4" w:space="0"/>
          <w:bottom w:val="single" w:color="FFC000" w:themeColor="accent4" w:sz="4" w:space="0"/>
          <w:right w:val="none" w:color="000000" w:sz="4" w:space="0"/>
        </w:tcBorders>
        <w:shd w:val="clear" w:color="FFFFFF" w:fill="FFFFFF" w:themeFill="light1"/>
      </w:tcPr>
    </w:tblStylePr>
    <w:tblStylePr w:type="lastRow">
      <w:rPr>
        <w:b/>
        <w:color w:themeColor="accent4" w:themeTint="9a" w:themeShade="95"/>
        <w:sz w:val="22"/>
      </w:rPr>
      <w:tblPr/>
      <w:tcPr>
        <w:tcBorders>
          <w:top w:val="single" w:color="FFC000" w:themeColor="accent4"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4" w:themeTint="9a" w:themeShade="95"/>
        <w:sz w:val="22"/>
      </w:rPr>
      <w:tblPr/>
      <w:tcPr>
        <w:tcBorders>
          <w:top w:val="none" w:color="000000" w:sz="4" w:space="0"/>
          <w:left w:val="none" w:color="000000" w:sz="4" w:space="0"/>
          <w:bottom w:val="none" w:color="000000" w:sz="4" w:space="0"/>
          <w:right w:val="single" w:color="FFC000" w:themeColor="accent4" w:sz="4" w:space="0"/>
        </w:tcBorders>
        <w:shd w:val="clear" w:color="FFFFFF" w:fill="auto"/>
      </w:tcPr>
    </w:tblStylePr>
    <w:tblStylePr w:type="lastCol">
      <w:rPr>
        <w:i/>
        <w:color w:themeColor="accent4" w:themeTint="9a" w:themeShade="95"/>
        <w:sz w:val="22"/>
      </w:rPr>
      <w:tblPr/>
      <w:tcPr>
        <w:tcBorders>
          <w:top w:val="none" w:color="000000" w:sz="4" w:space="0"/>
          <w:left w:val="single" w:color="FFC000" w:themeColor="accent4" w:sz="4" w:space="0"/>
          <w:bottom w:val="none" w:color="000000" w:sz="4" w:space="0"/>
          <w:right w:val="none" w:color="000000" w:sz="4" w:space="0"/>
        </w:tcBorders>
        <w:shd w:val="clear" w:color="FFFFFF" w:fill="auto"/>
      </w:tcPr>
    </w:tblStylePr>
    <w:tblStylePr w:type="band1Vert">
      <w:tblPr/>
      <w:tcPr>
        <w:shd w:val="clear" w:color="FFFFFF" w:fill="FFF2CB" w:themeFill="accent4" w:themeFillTint="34"/>
      </w:tcPr>
    </w:tblStylePr>
    <w:tblStylePr w:type="band1Horz">
      <w:rPr>
        <w:color w:themeColor="accent4" w:themeTint="9a" w:themeShade="95"/>
        <w:sz w:val="22"/>
      </w:rPr>
      <w:tblPr/>
      <w:tcPr>
        <w:shd w:val="clear" w:color="FFFFFF" w:fill="FFF2CB" w:themeFill="accent4" w:themeFillTint="34"/>
      </w:tcPr>
    </w:tblStylePr>
    <w:tblStylePr w:type="band2Horz">
      <w:rPr>
        <w:color w:themeColor="accent4" w:themeTint="9a" w:themeShade="95"/>
        <w:sz w:val="22"/>
      </w:rPr>
      <w:tblPr/>
    </w:tblStylePr>
  </w:style>
  <w:style w:type="table" w:customStyle="1" w:styleId="GridTable7Colorful-Accent5">
    <w:name w:val="Grid Table 7 Colorful - Accent 5"/>
    <w:basedOn w:val="TableauNormal"/>
    <w:uiPriority w:val="99"/>
    <w:tblPr>
      <w:tblStyleRowBandSize w:val="1"/>
      <w:tblStyleColBandSize w:val="1"/>
      <w:tblBorders>
        <w:bottom w:val="single" w:color="A2C6E7" w:themeColor="accent5" w:themeTint="90" w:sz="4" w:space="0"/>
        <w:right w:val="single" w:color="A2C6E7" w:themeColor="accent5" w:themeTint="90" w:sz="4" w:space="0"/>
        <w:insideH w:val="single" w:color="A2C6E7" w:themeColor="accent5" w:themeTint="90" w:sz="4" w:space="0"/>
        <w:insideV w:val="single" w:color="A2C6E7" w:themeColor="accent5" w:themeTint="90" w:sz="4" w:space="0"/>
      </w:tblBorders>
    </w:tblPr>
    <w:tblStylePr w:type="firstRow">
      <w:rPr>
        <w:b/>
        <w:color w:themeColor="accent5" w:themeShade="95"/>
        <w:sz w:val="22"/>
      </w:rPr>
      <w:tblPr/>
      <w:tcPr>
        <w:tcBorders>
          <w:top w:val="none" w:color="000000" w:sz="4" w:space="0"/>
          <w:left w:val="none" w:color="000000" w:sz="4" w:space="0"/>
          <w:bottom w:val="single" w:color="5B9BD5" w:themeColor="accent5" w:sz="4" w:space="0"/>
          <w:right w:val="none" w:color="000000" w:sz="4" w:space="0"/>
        </w:tcBorders>
        <w:shd w:val="clear" w:color="FFFFFF" w:fill="FFFFFF" w:themeFill="light1"/>
      </w:tcPr>
    </w:tblStylePr>
    <w:tblStylePr w:type="lastRow">
      <w:rPr>
        <w:b/>
        <w:color w:themeColor="accent5" w:themeShade="95"/>
        <w:sz w:val="22"/>
      </w:rPr>
      <w:tblPr/>
      <w:tcPr>
        <w:tcBorders>
          <w:top w:val="single" w:color="5B9BD5" w:themeColor="accent5"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5" w:themeShade="95"/>
        <w:sz w:val="22"/>
      </w:rPr>
      <w:tblPr/>
      <w:tcPr>
        <w:tcBorders>
          <w:top w:val="none" w:color="000000" w:sz="4" w:space="0"/>
          <w:left w:val="none" w:color="000000" w:sz="4" w:space="0"/>
          <w:bottom w:val="none" w:color="000000" w:sz="4" w:space="0"/>
          <w:right w:val="single" w:color="5B9BD5" w:themeColor="accent5" w:sz="4" w:space="0"/>
        </w:tcBorders>
        <w:shd w:val="clear" w:color="FFFFFF" w:fill="auto"/>
      </w:tcPr>
    </w:tblStylePr>
    <w:tblStylePr w:type="lastCol">
      <w:rPr>
        <w:i/>
        <w:color w:themeColor="accent5" w:themeShade="95"/>
        <w:sz w:val="22"/>
      </w:rPr>
      <w:tblPr/>
      <w:tcPr>
        <w:tcBorders>
          <w:top w:val="none" w:color="000000" w:sz="4" w:space="0"/>
          <w:left w:val="single" w:color="5B9BD5" w:themeColor="accent5" w:sz="4" w:space="0"/>
          <w:bottom w:val="none" w:color="000000" w:sz="4" w:space="0"/>
          <w:right w:val="none" w:color="000000" w:sz="4" w:space="0"/>
        </w:tcBorders>
        <w:shd w:val="clear" w:color="FFFFFF" w:fill="auto"/>
      </w:tcPr>
    </w:tblStylePr>
    <w:tblStylePr w:type="band1Vert">
      <w:tblPr/>
      <w:tcPr>
        <w:shd w:val="clear" w:color="FFFFFF" w:fill="DDEAF6" w:themeFill="accent5" w:themeFillTint="34"/>
      </w:tcPr>
    </w:tblStylePr>
    <w:tblStylePr w:type="band1Horz">
      <w:rPr>
        <w:color w:themeColor="accent5" w:themeShade="95"/>
        <w:sz w:val="22"/>
      </w:rPr>
      <w:tblPr/>
      <w:tcPr>
        <w:shd w:val="clear" w:color="FFFFFF" w:fill="DDEAF6" w:themeFill="accent5" w:themeFillTint="34"/>
      </w:tcPr>
    </w:tblStylePr>
    <w:tblStylePr w:type="band2Horz">
      <w:rPr>
        <w:color w:themeColor="accent5" w:themeShade="95"/>
        <w:sz w:val="22"/>
      </w:rPr>
      <w:tblPr/>
    </w:tblStylePr>
  </w:style>
  <w:style w:type="table" w:customStyle="1" w:styleId="GridTable7Colorful-Accent6">
    <w:name w:val="Grid Table 7 Colorful - Accent 6"/>
    <w:basedOn w:val="TableauNormal"/>
    <w:uiPriority w:val="99"/>
    <w:tblPr>
      <w:tblStyleRowBandSize w:val="1"/>
      <w:tblStyleColBandSize w:val="1"/>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firstRow">
      <w:rPr>
        <w:b/>
        <w:color w:themeColor="accent6" w:themeShade="95"/>
        <w:sz w:val="22"/>
      </w:rPr>
      <w:tblPr/>
      <w:tcPr>
        <w:tcBorders>
          <w:top w:val="none" w:color="000000" w:sz="4" w:space="0"/>
          <w:left w:val="none" w:color="000000" w:sz="4" w:space="0"/>
          <w:bottom w:val="single" w:color="70AD47" w:themeColor="accent6" w:sz="4" w:space="0"/>
          <w:right w:val="none" w:color="000000" w:sz="4" w:space="0"/>
        </w:tcBorders>
        <w:shd w:val="clear" w:color="FFFFFF" w:fill="FFFFFF" w:themeFill="light1"/>
      </w:tcPr>
    </w:tblStylePr>
    <w:tblStylePr w:type="lastRow">
      <w:rPr>
        <w:b/>
        <w:color w:themeColor="accent6" w:themeShade="95"/>
        <w:sz w:val="22"/>
      </w:rPr>
      <w:tblPr/>
      <w:tcPr>
        <w:tcBorders>
          <w:top w:val="single" w:color="70AD47" w:themeColor="accent6"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6" w:themeShade="95"/>
        <w:sz w:val="22"/>
      </w:rPr>
      <w:tblPr/>
      <w:tcPr>
        <w:tcBorders>
          <w:top w:val="none" w:color="000000" w:sz="4" w:space="0"/>
          <w:left w:val="none" w:color="000000" w:sz="4" w:space="0"/>
          <w:bottom w:val="none" w:color="000000" w:sz="4" w:space="0"/>
          <w:right w:val="single" w:color="70AD47" w:themeColor="accent6" w:sz="4" w:space="0"/>
        </w:tcBorders>
        <w:shd w:val="clear" w:color="FFFFFF" w:fill="auto"/>
      </w:tcPr>
    </w:tblStylePr>
    <w:tblStylePr w:type="lastCol">
      <w:rPr>
        <w:i/>
        <w:color w:themeColor="accent6" w:themeShade="95"/>
        <w:sz w:val="22"/>
      </w:rPr>
      <w:tblPr/>
      <w:tcPr>
        <w:tcBorders>
          <w:top w:val="none" w:color="000000" w:sz="4" w:space="0"/>
          <w:left w:val="single" w:color="70AD47" w:themeColor="accent6" w:sz="4" w:space="0"/>
          <w:bottom w:val="none" w:color="000000" w:sz="4" w:space="0"/>
          <w:right w:val="none" w:color="000000" w:sz="4" w:space="0"/>
        </w:tcBorders>
        <w:shd w:val="clear" w:color="FFFFFF" w:fill="auto"/>
      </w:tcPr>
    </w:tblStylePr>
    <w:tblStylePr w:type="band1Vert">
      <w:tblPr/>
      <w:tcPr>
        <w:shd w:val="clear" w:color="FFFFFF" w:fill="E1EFD8" w:themeFill="accent6" w:themeFillTint="34"/>
      </w:tcPr>
    </w:tblStylePr>
    <w:tblStylePr w:type="band1Horz">
      <w:rPr>
        <w:color w:themeColor="accent6" w:themeShade="95"/>
        <w:sz w:val="22"/>
      </w:rPr>
      <w:tblPr/>
      <w:tcPr>
        <w:shd w:val="clear" w:color="FFFFFF" w:fill="E1EFD8" w:themeFill="accent6" w:themeFillTint="34"/>
      </w:tcPr>
    </w:tblStylePr>
    <w:tblStylePr w:type="band2Horz">
      <w:rPr>
        <w:color w:themeColor="accent6" w:themeShade="95"/>
        <w:sz w:val="22"/>
      </w:rPr>
      <w:tblPr/>
    </w:tblStylePr>
  </w:style>
  <w:style w:type="table" w:styleId="TableauListe1Clair">
    <w:name w:val="List Table 1 Light"/>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000000" w:themeColor="text1" w:sz="4" w:space="0"/>
          <w:right w:val="none" w:color="000000" w:sz="4" w:space="0"/>
        </w:tcBorders>
      </w:tcPr>
    </w:tblStylePr>
    <w:tblStylePr w:type="lastRow">
      <w:rPr>
        <w:b/>
      </w:rPr>
      <w:tblPr/>
      <w:tcPr>
        <w:tcBorders>
          <w:top w:val="single" w:color="000000" w:themeColor="text1"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4472C4" w:themeColor="accent1" w:sz="4" w:space="0"/>
          <w:right w:val="none" w:color="000000" w:sz="4" w:space="0"/>
        </w:tcBorders>
      </w:tcPr>
    </w:tblStylePr>
    <w:tblStylePr w:type="lastRow">
      <w:rPr>
        <w:b/>
      </w:rPr>
      <w:tblPr/>
      <w:tcPr>
        <w:tcBorders>
          <w:top w:val="single" w:color="4472C4" w:themeColor="accent1"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ED7D31" w:themeColor="accent2" w:sz="4" w:space="0"/>
          <w:right w:val="none" w:color="000000" w:sz="4" w:space="0"/>
        </w:tcBorders>
      </w:tcPr>
    </w:tblStylePr>
    <w:tblStylePr w:type="lastRow">
      <w:rPr>
        <w:b/>
      </w:rPr>
      <w:tblPr/>
      <w:tcPr>
        <w:tcBorders>
          <w:top w:val="single" w:color="ED7D31" w:themeColor="accent2"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A5A5A5" w:themeColor="accent3" w:sz="4" w:space="0"/>
          <w:right w:val="none" w:color="000000" w:sz="4" w:space="0"/>
        </w:tcBorders>
      </w:tcPr>
    </w:tblStylePr>
    <w:tblStylePr w:type="lastRow">
      <w:rPr>
        <w:b/>
      </w:rPr>
      <w:tblPr/>
      <w:tcPr>
        <w:tcBorders>
          <w:top w:val="single" w:color="A5A5A5" w:themeColor="accent3"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FFC000" w:themeColor="accent4" w:sz="4" w:space="0"/>
          <w:right w:val="none" w:color="000000" w:sz="4" w:space="0"/>
        </w:tcBorders>
      </w:tcPr>
    </w:tblStylePr>
    <w:tblStylePr w:type="lastRow">
      <w:rPr>
        <w:b/>
      </w:rPr>
      <w:tblPr/>
      <w:tcPr>
        <w:tcBorders>
          <w:top w:val="single" w:color="FFC000" w:themeColor="accent4"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5B9BD5" w:themeColor="accent5" w:sz="4" w:space="0"/>
          <w:right w:val="none" w:color="000000" w:sz="4" w:space="0"/>
        </w:tcBorders>
      </w:tcPr>
    </w:tblStylePr>
    <w:tblStylePr w:type="lastRow">
      <w:rPr>
        <w:b/>
      </w:rPr>
      <w:tblPr/>
      <w:tcPr>
        <w:tcBorders>
          <w:top w:val="single" w:color="5B9BD5" w:themeColor="accent5"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70AD47" w:themeColor="accent6" w:sz="4" w:space="0"/>
          <w:right w:val="none" w:color="000000" w:sz="4" w:space="0"/>
        </w:tcBorders>
      </w:tcPr>
    </w:tblStylePr>
    <w:tblStylePr w:type="lastRow">
      <w:rPr>
        <w:b/>
      </w:rPr>
      <w:tblPr/>
      <w:tcPr>
        <w:tcBorders>
          <w:top w:val="single" w:color="70AD47" w:themeColor="accent6"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TableauListe2">
    <w:name w:val="List Table 2"/>
    <w:basedOn w:val="TableauNormal"/>
    <w:uiPriority w:val="99"/>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firstRow">
      <w:rPr>
        <w:b/>
        <w:sz w:val="22"/>
      </w:rPr>
      <w:tblPr/>
      <w:tcPr>
        <w:tcBorders>
          <w:top w:val="single" w:color="000000" w:themeColor="text1" w:sz="4" w:space="0"/>
          <w:left w:val="none" w:color="000000" w:sz="4" w:space="0"/>
          <w:bottom w:val="single" w:color="000000" w:themeColor="text1" w:sz="4" w:space="0"/>
          <w:right w:val="none" w:color="000000" w:sz="4" w:space="0"/>
        </w:tcBorders>
      </w:tcPr>
    </w:tblStylePr>
    <w:tblStylePr w:type="lastRow">
      <w:rPr>
        <w:b/>
        <w:sz w:val="22"/>
      </w:rPr>
      <w:tblPr/>
      <w:tcPr>
        <w:tcBorders>
          <w:top w:val="single" w:color="000000" w:themeColor="text1" w:sz="4" w:space="0"/>
          <w:left w:val="none" w:color="000000" w:sz="4" w:space="0"/>
          <w:bottom w:val="single" w:color="000000" w:themeColor="text1"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FFFFFF" w:fill="BFBFBF" w:themeFill="text1" w:themeFillTint="40"/>
      </w:tcPr>
    </w:tblStylePr>
    <w:tblStylePr w:type="band1Horz">
      <w:rPr>
        <w:sz w:val="22"/>
      </w:rPr>
      <w:tblPr/>
      <w:tcPr>
        <w:shd w:val="clear" w:color="FFFFFF"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color="95AFDD" w:themeColor="accent1" w:themeTint="90" w:sz="4" w:space="0"/>
        <w:bottom w:val="single" w:color="95AFDD" w:themeColor="accent1" w:themeTint="90" w:sz="4" w:space="0"/>
        <w:insideH w:val="single" w:color="95AFDD" w:themeColor="accent1" w:themeTint="90" w:sz="4" w:space="0"/>
      </w:tblBorders>
    </w:tblPr>
    <w:tblStylePr w:type="firstRow">
      <w:rPr>
        <w:b/>
        <w:sz w:val="22"/>
      </w:rPr>
      <w:tblPr/>
      <w:tcPr>
        <w:tcBorders>
          <w:top w:val="single" w:color="4472C4" w:themeColor="accent1" w:sz="4" w:space="0"/>
          <w:left w:val="none" w:color="000000" w:sz="4" w:space="0"/>
          <w:bottom w:val="single" w:color="4472C4" w:themeColor="accent1" w:sz="4" w:space="0"/>
          <w:right w:val="none" w:color="000000" w:sz="4" w:space="0"/>
        </w:tcBorders>
      </w:tcPr>
    </w:tblStylePr>
    <w:tblStylePr w:type="lastRow">
      <w:rPr>
        <w:b/>
        <w:sz w:val="22"/>
      </w:rPr>
      <w:tblPr/>
      <w:tcPr>
        <w:tcBorders>
          <w:top w:val="single" w:color="4472C4" w:themeColor="accent1" w:sz="4" w:space="0"/>
          <w:left w:val="none" w:color="000000" w:sz="4" w:space="0"/>
          <w:bottom w:val="single" w:color="4472C4" w:themeColor="accent1"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FFFFFF" w:fill="CFDBF0" w:themeFill="accent1" w:themeFillTint="40"/>
      </w:tcPr>
    </w:tblStylePr>
    <w:tblStylePr w:type="band1Horz">
      <w:rPr>
        <w:sz w:val="22"/>
      </w:rPr>
      <w:tblPr/>
      <w:tcPr>
        <w:shd w:val="clear" w:color="FFFFFF" w:fill="CFDBF0"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color="F4B58A" w:themeColor="accent2" w:themeTint="90" w:sz="4" w:space="0"/>
        <w:bottom w:val="single" w:color="F4B58A" w:themeColor="accent2" w:themeTint="90" w:sz="4" w:space="0"/>
        <w:insideH w:val="single" w:color="F4B58A" w:themeColor="accent2" w:themeTint="90" w:sz="4" w:space="0"/>
      </w:tblBorders>
    </w:tblPr>
    <w:tblStylePr w:type="firstRow">
      <w:rPr>
        <w:b/>
        <w:sz w:val="22"/>
      </w:rPr>
      <w:tblPr/>
      <w:tcPr>
        <w:tcBorders>
          <w:top w:val="single" w:color="ED7D31" w:themeColor="accent2" w:sz="4" w:space="0"/>
          <w:left w:val="none" w:color="000000" w:sz="4" w:space="0"/>
          <w:bottom w:val="single" w:color="ED7D31" w:themeColor="accent2" w:sz="4" w:space="0"/>
          <w:right w:val="none" w:color="000000" w:sz="4" w:space="0"/>
        </w:tcBorders>
      </w:tcPr>
    </w:tblStylePr>
    <w:tblStylePr w:type="lastRow">
      <w:rPr>
        <w:b/>
        <w:sz w:val="22"/>
      </w:rPr>
      <w:tblPr/>
      <w:tcPr>
        <w:tcBorders>
          <w:top w:val="single" w:color="ED7D31" w:themeColor="accent2" w:sz="4" w:space="0"/>
          <w:left w:val="none" w:color="000000" w:sz="4" w:space="0"/>
          <w:bottom w:val="single" w:color="ED7D31" w:themeColor="accent2"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FFFFFF" w:fill="FADECB" w:themeFill="accent2" w:themeFillTint="40"/>
      </w:tcPr>
    </w:tblStylePr>
    <w:tblStylePr w:type="band1Horz">
      <w:rPr>
        <w:sz w:val="22"/>
      </w:rPr>
      <w:tblPr/>
      <w:tcPr>
        <w:shd w:val="clear" w:color="FFFFFF"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color="CCCCCC" w:themeColor="accent3" w:themeTint="90" w:sz="4" w:space="0"/>
        <w:bottom w:val="single" w:color="CCCCCC" w:themeColor="accent3" w:themeTint="90" w:sz="4" w:space="0"/>
        <w:insideH w:val="single" w:color="CCCCCC" w:themeColor="accent3" w:themeTint="90" w:sz="4" w:space="0"/>
      </w:tblBorders>
    </w:tblPr>
    <w:tblStylePr w:type="firstRow">
      <w:rPr>
        <w:b/>
        <w:sz w:val="22"/>
      </w:rPr>
      <w:tblPr/>
      <w:tcPr>
        <w:tcBorders>
          <w:top w:val="single" w:color="A5A5A5" w:themeColor="accent3" w:sz="4" w:space="0"/>
          <w:left w:val="none" w:color="000000" w:sz="4" w:space="0"/>
          <w:bottom w:val="single" w:color="A5A5A5" w:themeColor="accent3" w:sz="4" w:space="0"/>
          <w:right w:val="none" w:color="000000" w:sz="4" w:space="0"/>
        </w:tcBorders>
      </w:tcPr>
    </w:tblStylePr>
    <w:tblStylePr w:type="lastRow">
      <w:rPr>
        <w:b/>
        <w:sz w:val="22"/>
      </w:rPr>
      <w:tblPr/>
      <w:tcPr>
        <w:tcBorders>
          <w:top w:val="single" w:color="A5A5A5" w:themeColor="accent3" w:sz="4" w:space="0"/>
          <w:left w:val="none" w:color="000000" w:sz="4" w:space="0"/>
          <w:bottom w:val="single" w:color="A5A5A5" w:themeColor="accent3"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FFFFFF" w:fill="E8E8E8" w:themeFill="accent3" w:themeFillTint="40"/>
      </w:tcPr>
    </w:tblStylePr>
    <w:tblStylePr w:type="band1Horz">
      <w:rPr>
        <w:sz w:val="22"/>
      </w:rPr>
      <w:tblPr/>
      <w:tcPr>
        <w:shd w:val="clear" w:color="FFFFFF"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color="FFDB6F" w:themeColor="accent4" w:themeTint="90" w:sz="4" w:space="0"/>
        <w:bottom w:val="single" w:color="FFDB6F" w:themeColor="accent4" w:themeTint="90" w:sz="4" w:space="0"/>
        <w:insideH w:val="single" w:color="FFDB6F" w:themeColor="accent4" w:themeTint="90" w:sz="4" w:space="0"/>
      </w:tblBorders>
    </w:tblPr>
    <w:tblStylePr w:type="firstRow">
      <w:rPr>
        <w:b/>
        <w:sz w:val="22"/>
      </w:rPr>
      <w:tblPr/>
      <w:tcPr>
        <w:tcBorders>
          <w:top w:val="single" w:color="FFC000" w:themeColor="accent4" w:sz="4" w:space="0"/>
          <w:left w:val="none" w:color="000000" w:sz="4" w:space="0"/>
          <w:bottom w:val="single" w:color="FFC000" w:themeColor="accent4" w:sz="4" w:space="0"/>
          <w:right w:val="none" w:color="000000" w:sz="4" w:space="0"/>
        </w:tcBorders>
      </w:tcPr>
    </w:tblStylePr>
    <w:tblStylePr w:type="lastRow">
      <w:rPr>
        <w:b/>
        <w:sz w:val="22"/>
      </w:rPr>
      <w:tblPr/>
      <w:tcPr>
        <w:tcBorders>
          <w:top w:val="single" w:color="FFC000" w:themeColor="accent4" w:sz="4" w:space="0"/>
          <w:left w:val="none" w:color="000000" w:sz="4" w:space="0"/>
          <w:bottom w:val="single" w:color="FFC000" w:themeColor="accent4"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FFFFFF" w:fill="FFEFBF" w:themeFill="accent4" w:themeFillTint="40"/>
      </w:tcPr>
    </w:tblStylePr>
    <w:tblStylePr w:type="band1Horz">
      <w:rPr>
        <w:sz w:val="22"/>
      </w:rPr>
      <w:tblPr/>
      <w:tcPr>
        <w:shd w:val="clear" w:color="FFFFFF"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color="A2C6E7" w:themeColor="accent5" w:themeTint="90" w:sz="4" w:space="0"/>
        <w:bottom w:val="single" w:color="A2C6E7" w:themeColor="accent5" w:themeTint="90" w:sz="4" w:space="0"/>
        <w:insideH w:val="single" w:color="A2C6E7" w:themeColor="accent5" w:themeTint="90" w:sz="4" w:space="0"/>
      </w:tblBorders>
    </w:tblPr>
    <w:tblStylePr w:type="firstRow">
      <w:rPr>
        <w:b/>
        <w:sz w:val="22"/>
      </w:rPr>
      <w:tblPr/>
      <w:tcPr>
        <w:tcBorders>
          <w:top w:val="single" w:color="5B9BD5" w:themeColor="accent5" w:sz="4" w:space="0"/>
          <w:left w:val="none" w:color="000000" w:sz="4" w:space="0"/>
          <w:bottom w:val="single" w:color="5B9BD5" w:themeColor="accent5" w:sz="4" w:space="0"/>
          <w:right w:val="none" w:color="000000" w:sz="4" w:space="0"/>
        </w:tcBorders>
      </w:tcPr>
    </w:tblStylePr>
    <w:tblStylePr w:type="lastRow">
      <w:rPr>
        <w:b/>
        <w:sz w:val="22"/>
      </w:rPr>
      <w:tblPr/>
      <w:tcPr>
        <w:tcBorders>
          <w:top w:val="single" w:color="5B9BD5" w:themeColor="accent5" w:sz="4" w:space="0"/>
          <w:left w:val="none" w:color="000000" w:sz="4" w:space="0"/>
          <w:bottom w:val="single" w:color="5B9BD5" w:themeColor="accent5"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FFFFFF" w:fill="D5E5F4" w:themeFill="accent5" w:themeFillTint="40"/>
      </w:tcPr>
    </w:tblStylePr>
    <w:tblStylePr w:type="band1Horz">
      <w:rPr>
        <w:sz w:val="22"/>
      </w:rPr>
      <w:tblPr/>
      <w:tcPr>
        <w:shd w:val="clear" w:color="FFFFFF" w:fill="D5E5F4"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color="ADD394" w:themeColor="accent6" w:themeTint="90" w:sz="4" w:space="0"/>
        <w:bottom w:val="single" w:color="ADD394" w:themeColor="accent6" w:themeTint="90" w:sz="4" w:space="0"/>
        <w:insideH w:val="single" w:color="ADD394" w:themeColor="accent6" w:themeTint="90" w:sz="4" w:space="0"/>
      </w:tblBorders>
    </w:tblPr>
    <w:tblStylePr w:type="firstRow">
      <w:rPr>
        <w:b/>
        <w:sz w:val="22"/>
      </w:rPr>
      <w:tblPr/>
      <w:tcPr>
        <w:tcBorders>
          <w:top w:val="single" w:color="70AD47" w:themeColor="accent6" w:sz="4" w:space="0"/>
          <w:left w:val="none" w:color="000000" w:sz="4" w:space="0"/>
          <w:bottom w:val="single" w:color="70AD47" w:themeColor="accent6" w:sz="4" w:space="0"/>
          <w:right w:val="none" w:color="000000" w:sz="4" w:space="0"/>
        </w:tcBorders>
      </w:tcPr>
    </w:tblStylePr>
    <w:tblStylePr w:type="lastRow">
      <w:rPr>
        <w:b/>
        <w:sz w:val="22"/>
      </w:rPr>
      <w:tblPr/>
      <w:tcPr>
        <w:tcBorders>
          <w:top w:val="single" w:color="70AD47" w:themeColor="accent6" w:sz="4" w:space="0"/>
          <w:left w:val="none" w:color="000000" w:sz="4" w:space="0"/>
          <w:bottom w:val="single" w:color="70AD47" w:themeColor="accent6"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FFFFFF" w:fill="DAEBCF" w:themeFill="accent6" w:themeFillTint="40"/>
      </w:tcPr>
    </w:tblStylePr>
    <w:tblStylePr w:type="band1Horz">
      <w:rPr>
        <w:sz w:val="22"/>
      </w:rPr>
      <w:tblPr/>
      <w:tcPr>
        <w:shd w:val="clear" w:color="FFFFFF" w:fill="DAEBCF" w:themeFill="accent6" w:themeFillTint="40"/>
      </w:tcPr>
    </w:tblStylePr>
  </w:style>
  <w:style w:type="table" w:styleId="TableauListe3">
    <w:name w:val="List Table 3"/>
    <w:basedOn w:val="TableauNormal"/>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sz w:val="22"/>
      </w:rPr>
      <w:tblPr/>
      <w:tcPr>
        <w:shd w:val="clear" w:color="FFFFFF" w:fill="000000" w:themeFill="text1"/>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000000" w:themeColor="text1" w:sz="4" w:space="0"/>
          <w:right w:val="single" w:color="000000" w:themeColor="text1" w:sz="4" w:space="0"/>
        </w:tcBorders>
      </w:tcPr>
    </w:tblStylePr>
    <w:tblStylePr w:type="band1Horz">
      <w:rPr>
        <w:sz w:val="22"/>
      </w:rPr>
      <w:tblPr/>
      <w:tcPr>
        <w:tcBorders>
          <w:top w:val="single" w:color="000000" w:themeColor="text1" w:sz="4" w:space="0"/>
          <w:bottom w:val="single" w:color="000000" w:themeColor="text1" w:sz="4" w:space="0"/>
        </w:tcBorders>
      </w:tcPr>
    </w:tblStylePr>
  </w:style>
  <w:style w:type="table" w:customStyle="1" w:styleId="ListTable3-Accent1">
    <w:name w:val="List Table 3 - Accent 1"/>
    <w:basedOn w:val="TableauNormal"/>
    <w:uiPriority w:val="99"/>
    <w:tblPr>
      <w:tblStyleRowBandSize w:val="1"/>
      <w:tblStyleColBandSize w:val="1"/>
      <w:tblBorders>
        <w:top w:val="single" w:color="4472C4" w:themeColor="accent1" w:sz="4" w:space="0"/>
        <w:left w:val="single" w:color="4472C4" w:themeColor="accent1" w:sz="4" w:space="0"/>
        <w:bottom w:val="single" w:color="4472C4" w:themeColor="accent1" w:sz="4" w:space="0"/>
        <w:right w:val="single" w:color="4472C4" w:themeColor="accent1" w:sz="4" w:space="0"/>
      </w:tblBorders>
    </w:tblPr>
    <w:tblStylePr w:type="firstRow">
      <w:rPr>
        <w:b/>
        <w:sz w:val="22"/>
      </w:rPr>
      <w:tblPr/>
      <w:tcPr>
        <w:shd w:val="clear" w:color="FFFFFF" w:fill="4472C4" w:themeFill="accent1"/>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4472C4" w:themeColor="accent1" w:sz="4" w:space="0"/>
          <w:right w:val="single" w:color="4472C4" w:themeColor="accent1" w:sz="4" w:space="0"/>
        </w:tcBorders>
      </w:tcPr>
    </w:tblStylePr>
    <w:tblStylePr w:type="band1Horz">
      <w:rPr>
        <w:sz w:val="22"/>
      </w:rPr>
      <w:tblPr/>
      <w:tcPr>
        <w:tcBorders>
          <w:top w:val="single" w:color="4472C4" w:themeColor="accent1" w:sz="4" w:space="0"/>
          <w:bottom w:val="single" w:color="4472C4" w:themeColor="accent1" w:sz="4" w:space="0"/>
        </w:tcBorders>
      </w:tcPr>
    </w:tblStylePr>
  </w:style>
  <w:style w:type="table" w:customStyle="1" w:styleId="ListTable3-Accent2">
    <w:name w:val="List Table 3 - Accent 2"/>
    <w:basedOn w:val="TableauNormal"/>
    <w:uiPriority w:val="99"/>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Pr>
    <w:tblStylePr w:type="firstRow">
      <w:rPr>
        <w:b/>
        <w:sz w:val="22"/>
      </w:rPr>
      <w:tblPr/>
      <w:tcPr>
        <w:shd w:val="clear" w:color="FFFFFF" w:fill="F4B184" w:themeFill="accent2" w:themeFillTint="97"/>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ED7D31" w:themeColor="accent2" w:sz="4" w:space="0"/>
          <w:right w:val="single" w:color="ED7D31" w:themeColor="accent2" w:sz="4" w:space="0"/>
        </w:tcBorders>
      </w:tcPr>
    </w:tblStylePr>
    <w:tblStylePr w:type="band1Horz">
      <w:rPr>
        <w:sz w:val="22"/>
      </w:rPr>
      <w:tblPr/>
      <w:tcPr>
        <w:tcBorders>
          <w:top w:val="single" w:color="ED7D31" w:themeColor="accent2" w:sz="4" w:space="0"/>
          <w:bottom w:val="single" w:color="ED7D31" w:themeColor="accent2" w:sz="4" w:space="0"/>
        </w:tcBorders>
      </w:tcPr>
    </w:tblStylePr>
  </w:style>
  <w:style w:type="table" w:customStyle="1" w:styleId="ListTable3-Accent3">
    <w:name w:val="List Table 3 - Accent 3"/>
    <w:basedOn w:val="TableauNormal"/>
    <w:uiPriority w:val="99"/>
    <w:tblPr>
      <w:tblStyleRowBandSize w:val="1"/>
      <w:tblStyleColBandSize w:val="1"/>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blStylePr w:type="firstRow">
      <w:rPr>
        <w:b/>
        <w:sz w:val="22"/>
      </w:rPr>
      <w:tblPr/>
      <w:tcPr>
        <w:shd w:val="clear" w:color="FFFFFF" w:fill="C9C9C9" w:themeFill="accent3" w:themeFillTint="98"/>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A5A5A5" w:themeColor="accent3" w:sz="4" w:space="0"/>
          <w:right w:val="single" w:color="A5A5A5" w:themeColor="accent3" w:sz="4" w:space="0"/>
        </w:tcBorders>
      </w:tcPr>
    </w:tblStylePr>
    <w:tblStylePr w:type="band1Horz">
      <w:rPr>
        <w:sz w:val="22"/>
      </w:rPr>
      <w:tblPr/>
      <w:tcPr>
        <w:tcBorders>
          <w:top w:val="single" w:color="A5A5A5" w:themeColor="accent3" w:sz="4" w:space="0"/>
          <w:bottom w:val="single" w:color="A5A5A5" w:themeColor="accent3" w:sz="4" w:space="0"/>
        </w:tcBorders>
      </w:tcPr>
    </w:tblStylePr>
  </w:style>
  <w:style w:type="table" w:customStyle="1" w:styleId="ListTable3-Accent4">
    <w:name w:val="List Table 3 - Accent 4"/>
    <w:basedOn w:val="TableauNormal"/>
    <w:uiPriority w:val="99"/>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Pr>
    <w:tblStylePr w:type="firstRow">
      <w:rPr>
        <w:b/>
        <w:sz w:val="22"/>
      </w:rPr>
      <w:tblPr/>
      <w:tcPr>
        <w:shd w:val="clear" w:color="FFFFFF" w:fill="FFD865" w:themeFill="accent4" w:themeFillTint="9a"/>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FFC000" w:themeColor="accent4" w:sz="4" w:space="0"/>
          <w:right w:val="single" w:color="FFC000" w:themeColor="accent4" w:sz="4" w:space="0"/>
        </w:tcBorders>
      </w:tcPr>
    </w:tblStylePr>
    <w:tblStylePr w:type="band1Horz">
      <w:rPr>
        <w:sz w:val="22"/>
      </w:rPr>
      <w:tblPr/>
      <w:tcPr>
        <w:tcBorders>
          <w:top w:val="single" w:color="FFC000" w:themeColor="accent4" w:sz="4" w:space="0"/>
          <w:bottom w:val="single" w:color="FFC000" w:themeColor="accent4" w:sz="4" w:space="0"/>
        </w:tcBorders>
      </w:tcPr>
    </w:tblStylePr>
  </w:style>
  <w:style w:type="table" w:customStyle="1" w:styleId="ListTable3-Accent5">
    <w:name w:val="List Table 3 - Accent 5"/>
    <w:basedOn w:val="TableauNormal"/>
    <w:uiPriority w:val="99"/>
    <w:tblPr>
      <w:tblStyleRowBandSize w:val="1"/>
      <w:tblStyleColBandSize w:val="1"/>
      <w:tblBorders>
        <w:top w:val="single" w:color="9BC2E5" w:themeColor="accent5" w:themeTint="9a" w:sz="4" w:space="0"/>
        <w:left w:val="single" w:color="9BC2E5" w:themeColor="accent5" w:themeTint="9a" w:sz="4" w:space="0"/>
        <w:bottom w:val="single" w:color="9BC2E5" w:themeColor="accent5" w:themeTint="9a" w:sz="4" w:space="0"/>
        <w:right w:val="single" w:color="9BC2E5" w:themeColor="accent5" w:themeTint="9a" w:sz="4" w:space="0"/>
      </w:tblBorders>
    </w:tblPr>
    <w:tblStylePr w:type="firstRow">
      <w:rPr>
        <w:b/>
        <w:sz w:val="22"/>
      </w:rPr>
      <w:tblPr/>
      <w:tcPr>
        <w:shd w:val="clear" w:color="FFFFFF" w:fill="9BC2E5" w:themeFill="accent5" w:themeFillTint="9a"/>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5B9BD5" w:themeColor="accent5" w:sz="4" w:space="0"/>
          <w:right w:val="single" w:color="5B9BD5" w:themeColor="accent5" w:sz="4" w:space="0"/>
        </w:tcBorders>
      </w:tcPr>
    </w:tblStylePr>
    <w:tblStylePr w:type="band1Horz">
      <w:rPr>
        <w:sz w:val="22"/>
      </w:rPr>
      <w:tblPr/>
      <w:tcPr>
        <w:tcBorders>
          <w:top w:val="single" w:color="5B9BD5" w:themeColor="accent5" w:sz="4" w:space="0"/>
          <w:bottom w:val="single" w:color="5B9BD5" w:themeColor="accent5" w:sz="4" w:space="0"/>
        </w:tcBorders>
      </w:tcPr>
    </w:tblStylePr>
  </w:style>
  <w:style w:type="table" w:customStyle="1" w:styleId="ListTable3-Accent6">
    <w:name w:val="List Table 3 - Accent 6"/>
    <w:basedOn w:val="TableauNormal"/>
    <w:uiPriority w:val="99"/>
    <w:tblPr>
      <w:tblStyleRowBandSize w:val="1"/>
      <w:tblStyleColBandSize w:val="1"/>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blStylePr w:type="firstRow">
      <w:rPr>
        <w:b/>
        <w:sz w:val="22"/>
      </w:rPr>
      <w:tblPr/>
      <w:tcPr>
        <w:shd w:val="clear" w:color="FFFFFF" w:fill="A9D08E" w:themeFill="accent6" w:themeFillTint="98"/>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70AD47" w:themeColor="accent6" w:sz="4" w:space="0"/>
          <w:right w:val="single" w:color="70AD47" w:themeColor="accent6" w:sz="4" w:space="0"/>
        </w:tcBorders>
      </w:tcPr>
    </w:tblStylePr>
    <w:tblStylePr w:type="band1Horz">
      <w:rPr>
        <w:sz w:val="22"/>
      </w:rPr>
      <w:tblPr/>
      <w:tcPr>
        <w:tcBorders>
          <w:top w:val="single" w:color="70AD47" w:themeColor="accent6" w:sz="4" w:space="0"/>
          <w:bottom w:val="single" w:color="70AD47" w:themeColor="accent6" w:sz="4" w:space="0"/>
        </w:tcBorders>
      </w:tcPr>
    </w:tblStylePr>
  </w:style>
  <w:style w:type="table" w:styleId="TableauListe4">
    <w:name w:val="List Table 4"/>
    <w:basedOn w:val="TableauNormal"/>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b/>
        <w:sz w:val="22"/>
      </w:rPr>
      <w:tblPr/>
      <w:tcPr>
        <w:shd w:val="clear" w:color="FFFFFF" w:fill="000000" w:themeFill="text1"/>
      </w:tcPr>
    </w:tblStylePr>
    <w:tblStylePr w:type="lastRow">
      <w:rPr>
        <w:b/>
      </w:rPr>
      <w:tblPr/>
    </w:tblStylePr>
    <w:tblStylePr w:type="firstCol">
      <w:rPr>
        <w:b/>
      </w:rPr>
      <w:tblPr/>
    </w:tblStylePr>
    <w:tblStylePr w:type="lastCol">
      <w:rPr>
        <w:b/>
      </w:rPr>
      <w:tblPr/>
    </w:tblStylePr>
    <w:tblStylePr w:type="band1Vert">
      <w:rPr>
        <w:sz w:val="22"/>
      </w:rPr>
      <w:tblPr/>
      <w:tcPr>
        <w:shd w:val="clear" w:color="FFFFFF" w:fill="BFBFBF" w:themeFill="text1" w:themeFillTint="40"/>
      </w:tcPr>
    </w:tblStylePr>
    <w:tblStylePr w:type="band1Horz">
      <w:rPr>
        <w:sz w:val="22"/>
      </w:rPr>
      <w:tblPr/>
      <w:tcPr>
        <w:shd w:val="clear" w:color="FFFFFF"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color="95AFDD" w:themeColor="accent1" w:themeTint="90" w:sz="4" w:space="0"/>
        <w:left w:val="single" w:color="95AFDD" w:themeColor="accent1" w:themeTint="90" w:sz="4" w:space="0"/>
        <w:bottom w:val="single" w:color="95AFDD" w:themeColor="accent1" w:themeTint="90" w:sz="4" w:space="0"/>
        <w:right w:val="single" w:color="95AFDD" w:themeColor="accent1" w:themeTint="90" w:sz="4" w:space="0"/>
        <w:insideH w:val="single" w:color="95AFDD" w:themeColor="accent1" w:themeTint="90" w:sz="4" w:space="0"/>
      </w:tblBorders>
    </w:tblPr>
    <w:tblStylePr w:type="firstRow">
      <w:rPr>
        <w:b/>
        <w:sz w:val="22"/>
      </w:rPr>
      <w:tblPr/>
      <w:tcPr>
        <w:shd w:val="clear" w:color="FFFFFF" w:fill="4472C4" w:themeFill="accent1"/>
      </w:tcPr>
    </w:tblStylePr>
    <w:tblStylePr w:type="lastRow">
      <w:rPr>
        <w:b/>
      </w:rPr>
      <w:tblPr/>
    </w:tblStylePr>
    <w:tblStylePr w:type="firstCol">
      <w:rPr>
        <w:b/>
      </w:rPr>
      <w:tblPr/>
    </w:tblStylePr>
    <w:tblStylePr w:type="lastCol">
      <w:rPr>
        <w:b/>
      </w:rPr>
      <w:tblPr/>
    </w:tblStylePr>
    <w:tblStylePr w:type="band1Vert">
      <w:rPr>
        <w:sz w:val="22"/>
      </w:rPr>
      <w:tblPr/>
      <w:tcPr>
        <w:shd w:val="clear" w:color="FFFFFF" w:fill="CFDBF0" w:themeFill="accent1" w:themeFillTint="40"/>
      </w:tcPr>
    </w:tblStylePr>
    <w:tblStylePr w:type="band1Horz">
      <w:rPr>
        <w:sz w:val="22"/>
      </w:rPr>
      <w:tblPr/>
      <w:tcPr>
        <w:shd w:val="clear" w:color="FFFFFF" w:fill="CFDBF0"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blStylePr w:type="firstRow">
      <w:rPr>
        <w:b/>
        <w:sz w:val="22"/>
      </w:rPr>
      <w:tblPr/>
      <w:tcPr>
        <w:shd w:val="clear" w:color="FFFFFF" w:fill="ED7D31" w:themeFill="accent2"/>
      </w:tcPr>
    </w:tblStylePr>
    <w:tblStylePr w:type="lastRow">
      <w:rPr>
        <w:b/>
      </w:rPr>
      <w:tblPr/>
    </w:tblStylePr>
    <w:tblStylePr w:type="firstCol">
      <w:rPr>
        <w:b/>
      </w:rPr>
      <w:tblPr/>
    </w:tblStylePr>
    <w:tblStylePr w:type="lastCol">
      <w:rPr>
        <w:b/>
      </w:rPr>
      <w:tblPr/>
    </w:tblStylePr>
    <w:tblStylePr w:type="band1Vert">
      <w:rPr>
        <w:sz w:val="22"/>
      </w:rPr>
      <w:tblPr/>
      <w:tcPr>
        <w:shd w:val="clear" w:color="FFFFFF" w:fill="FADECB" w:themeFill="accent2" w:themeFillTint="40"/>
      </w:tcPr>
    </w:tblStylePr>
    <w:tblStylePr w:type="band1Horz">
      <w:rPr>
        <w:sz w:val="22"/>
      </w:rPr>
      <w:tblPr/>
      <w:tcPr>
        <w:shd w:val="clear" w:color="FFFFFF"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blStylePr w:type="firstRow">
      <w:rPr>
        <w:b/>
        <w:sz w:val="22"/>
      </w:rPr>
      <w:tblPr/>
      <w:tcPr>
        <w:shd w:val="clear" w:color="FFFFFF" w:fill="A5A5A5" w:themeFill="accent3"/>
      </w:tcPr>
    </w:tblStylePr>
    <w:tblStylePr w:type="lastRow">
      <w:rPr>
        <w:b/>
      </w:rPr>
      <w:tblPr/>
    </w:tblStylePr>
    <w:tblStylePr w:type="firstCol">
      <w:rPr>
        <w:b/>
      </w:rPr>
      <w:tblPr/>
    </w:tblStylePr>
    <w:tblStylePr w:type="lastCol">
      <w:rPr>
        <w:b/>
      </w:rPr>
      <w:tblPr/>
    </w:tblStylePr>
    <w:tblStylePr w:type="band1Vert">
      <w:rPr>
        <w:sz w:val="22"/>
      </w:rPr>
      <w:tblPr/>
      <w:tcPr>
        <w:shd w:val="clear" w:color="FFFFFF" w:fill="E8E8E8" w:themeFill="accent3" w:themeFillTint="40"/>
      </w:tcPr>
    </w:tblStylePr>
    <w:tblStylePr w:type="band1Horz">
      <w:rPr>
        <w:sz w:val="22"/>
      </w:rPr>
      <w:tblPr/>
      <w:tcPr>
        <w:shd w:val="clear" w:color="FFFFFF"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Pr>
    <w:tblStylePr w:type="firstRow">
      <w:rPr>
        <w:b/>
        <w:sz w:val="22"/>
      </w:rPr>
      <w:tblPr/>
      <w:tcPr>
        <w:shd w:val="clear" w:color="FFFFFF" w:fill="FFC000" w:themeFill="accent4"/>
      </w:tcPr>
    </w:tblStylePr>
    <w:tblStylePr w:type="lastRow">
      <w:rPr>
        <w:b/>
      </w:rPr>
      <w:tblPr/>
    </w:tblStylePr>
    <w:tblStylePr w:type="firstCol">
      <w:rPr>
        <w:b/>
      </w:rPr>
      <w:tblPr/>
    </w:tblStylePr>
    <w:tblStylePr w:type="lastCol">
      <w:rPr>
        <w:b/>
      </w:rPr>
      <w:tblPr/>
    </w:tblStylePr>
    <w:tblStylePr w:type="band1Vert">
      <w:rPr>
        <w:sz w:val="22"/>
      </w:rPr>
      <w:tblPr/>
      <w:tcPr>
        <w:shd w:val="clear" w:color="FFFFFF" w:fill="FFEFBF" w:themeFill="accent4" w:themeFillTint="40"/>
      </w:tcPr>
    </w:tblStylePr>
    <w:tblStylePr w:type="band1Horz">
      <w:rPr>
        <w:sz w:val="22"/>
      </w:rPr>
      <w:tblPr/>
      <w:tcPr>
        <w:shd w:val="clear" w:color="FFFFFF"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color="A2C6E7" w:themeColor="accent5" w:themeTint="90" w:sz="4" w:space="0"/>
        <w:left w:val="single" w:color="A2C6E7" w:themeColor="accent5" w:themeTint="90" w:sz="4" w:space="0"/>
        <w:bottom w:val="single" w:color="A2C6E7" w:themeColor="accent5" w:themeTint="90" w:sz="4" w:space="0"/>
        <w:right w:val="single" w:color="A2C6E7" w:themeColor="accent5" w:themeTint="90" w:sz="4" w:space="0"/>
        <w:insideH w:val="single" w:color="A2C6E7" w:themeColor="accent5" w:themeTint="90" w:sz="4" w:space="0"/>
      </w:tblBorders>
    </w:tblPr>
    <w:tblStylePr w:type="firstRow">
      <w:rPr>
        <w:b/>
        <w:sz w:val="22"/>
      </w:rPr>
      <w:tblPr/>
      <w:tcPr>
        <w:shd w:val="clear" w:color="FFFFFF" w:fill="5B9BD5" w:themeFill="accent5"/>
      </w:tcPr>
    </w:tblStylePr>
    <w:tblStylePr w:type="lastRow">
      <w:rPr>
        <w:b/>
      </w:rPr>
      <w:tblPr/>
    </w:tblStylePr>
    <w:tblStylePr w:type="firstCol">
      <w:rPr>
        <w:b/>
      </w:rPr>
      <w:tblPr/>
    </w:tblStylePr>
    <w:tblStylePr w:type="lastCol">
      <w:rPr>
        <w:b/>
      </w:rPr>
      <w:tblPr/>
    </w:tblStylePr>
    <w:tblStylePr w:type="band1Vert">
      <w:rPr>
        <w:sz w:val="22"/>
      </w:rPr>
      <w:tblPr/>
      <w:tcPr>
        <w:shd w:val="clear" w:color="FFFFFF" w:fill="D5E5F4" w:themeFill="accent5" w:themeFillTint="40"/>
      </w:tcPr>
    </w:tblStylePr>
    <w:tblStylePr w:type="band1Horz">
      <w:rPr>
        <w:sz w:val="22"/>
      </w:rPr>
      <w:tblPr/>
      <w:tcPr>
        <w:shd w:val="clear" w:color="FFFFFF" w:fill="D5E5F4"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blStylePr w:type="firstRow">
      <w:rPr>
        <w:b/>
        <w:sz w:val="22"/>
      </w:rPr>
      <w:tblPr/>
      <w:tcPr>
        <w:shd w:val="clear" w:color="FFFFFF" w:fill="70AD47" w:themeFill="accent6"/>
      </w:tcPr>
    </w:tblStylePr>
    <w:tblStylePr w:type="lastRow">
      <w:rPr>
        <w:b/>
      </w:rPr>
      <w:tblPr/>
    </w:tblStylePr>
    <w:tblStylePr w:type="firstCol">
      <w:rPr>
        <w:b/>
      </w:rPr>
      <w:tblPr/>
    </w:tblStylePr>
    <w:tblStylePr w:type="lastCol">
      <w:rPr>
        <w:b/>
      </w:rPr>
      <w:tblPr/>
    </w:tblStylePr>
    <w:tblStylePr w:type="band1Vert">
      <w:rPr>
        <w:sz w:val="22"/>
      </w:rPr>
      <w:tblPr/>
      <w:tcPr>
        <w:shd w:val="clear" w:color="FFFFFF" w:fill="DAEBCF" w:themeFill="accent6" w:themeFillTint="40"/>
      </w:tcPr>
    </w:tblStylePr>
    <w:tblStylePr w:type="band1Horz">
      <w:rPr>
        <w:sz w:val="22"/>
      </w:rPr>
      <w:tblPr/>
      <w:tcPr>
        <w:shd w:val="clear" w:color="FFFFFF"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tblPr>
    <w:tblStylePr w:type="firstRow">
      <w:rPr>
        <w:b/>
        <w:color w:themeColor="light1"/>
        <w:sz w:val="22"/>
      </w:rPr>
      <w:tblPr/>
      <w:tcPr>
        <w:tcBorders>
          <w:top w:val="single" w:color="000000" w:themeColor="text1" w:sz="32" w:space="0"/>
          <w:bottom w:val="single" w:color="FFFFFF" w:themeColor="light1" w:sz="12" w:space="0"/>
        </w:tcBorders>
        <w:shd w:val="clear" w:color="FFFFFF" w:fill="7F7F7F" w:themeFill="text1" w:themeFillTint="80"/>
      </w:tcPr>
    </w:tblStylePr>
    <w:tblStylePr w:type="lastRow">
      <w:rPr>
        <w:b/>
        <w:color w:themeColor="light1"/>
        <w:sz w:val="22"/>
      </w:rPr>
      <w:tblPr/>
    </w:tblStylePr>
    <w:tblStylePr w:type="firstCol">
      <w:rPr>
        <w:b/>
        <w:color w:themeColor="light1"/>
        <w:sz w:val="22"/>
      </w:rPr>
      <w:tblPr/>
      <w:tcPr>
        <w:tcBorders>
          <w:left w:val="single" w:color="000000" w:themeColor="text1" w:sz="32" w:space="0"/>
          <w:right w:val="single" w:color="FFFFFF" w:themeColor="light1" w:sz="4" w:space="0"/>
        </w:tcBorders>
      </w:tcPr>
    </w:tblStylePr>
    <w:tblStylePr w:type="lastCol">
      <w:tblPr/>
      <w:tcPr>
        <w:tcBorders>
          <w:left w:val="single" w:color="FFFFFF" w:themeColor="light1" w:sz="4" w:space="0"/>
          <w:right w:val="single" w:color="000000" w:themeColor="text1" w:sz="32" w:space="0"/>
        </w:tcBorders>
      </w:tcPr>
    </w:tblStylePr>
    <w:tblStylePr w:type="band1Vert">
      <w:tblPr/>
      <w:tcPr>
        <w:tcBorders>
          <w:left w:val="single" w:color="FFFFFF" w:themeColor="light1" w:sz="4" w:space="0"/>
          <w:right w:val="single" w:color="FFFFFF" w:themeColor="light1" w:sz="4" w:space="0"/>
        </w:tcBorders>
        <w:shd w:val="clear" w:color="FFFFFF" w:fill="7F7F7F" w:themeFill="text1" w:themeFillTint="80"/>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FFFFFF" w:fill="7F7F7F" w:themeFill="text1" w:themeFillTint="80"/>
      </w:tcPr>
    </w:tblStylePr>
    <w:tblStylePr w:type="band2Horz">
      <w:tblPr/>
      <w:tcPr>
        <w:tcBorders>
          <w:top w:val="single" w:color="FFFFFF" w:themeColor="light1" w:sz="4" w:space="0"/>
          <w:bottom w:val="single" w:color="FFFFFF" w:themeColor="light1" w:sz="4" w:space="0"/>
        </w:tcBorders>
        <w:shd w:val="clear" w:color="FFFFFF"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color="4472C4" w:themeColor="accent1" w:sz="32" w:space="0"/>
        <w:left w:val="single" w:color="4472C4" w:themeColor="accent1" w:sz="32" w:space="0"/>
        <w:bottom w:val="single" w:color="4472C4" w:themeColor="accent1" w:sz="32" w:space="0"/>
        <w:right w:val="single" w:color="4472C4" w:themeColor="accent1" w:sz="32" w:space="0"/>
      </w:tblBorders>
    </w:tblPr>
    <w:tblStylePr w:type="firstRow">
      <w:rPr>
        <w:b/>
        <w:color w:themeColor="light1"/>
        <w:sz w:val="22"/>
      </w:rPr>
      <w:tblPr/>
      <w:tcPr>
        <w:tcBorders>
          <w:top w:val="single" w:color="4472C4" w:themeColor="accent1" w:sz="32" w:space="0"/>
          <w:bottom w:val="single" w:color="FFFFFF" w:themeColor="light1" w:sz="12" w:space="0"/>
        </w:tcBorders>
        <w:shd w:val="clear" w:color="FFFFFF" w:fill="4472C4" w:themeFill="accent1"/>
      </w:tcPr>
    </w:tblStylePr>
    <w:tblStylePr w:type="lastRow">
      <w:rPr>
        <w:b/>
        <w:color w:themeColor="light1"/>
        <w:sz w:val="22"/>
      </w:rPr>
      <w:tblPr/>
    </w:tblStylePr>
    <w:tblStylePr w:type="firstCol">
      <w:rPr>
        <w:b/>
        <w:color w:themeColor="light1"/>
        <w:sz w:val="22"/>
      </w:rPr>
      <w:tblPr/>
      <w:tcPr>
        <w:tcBorders>
          <w:left w:val="single" w:color="4472C4" w:themeColor="accent1" w:sz="32" w:space="0"/>
          <w:right w:val="single" w:color="FFFFFF" w:themeColor="light1" w:sz="4" w:space="0"/>
        </w:tcBorders>
      </w:tcPr>
    </w:tblStylePr>
    <w:tblStylePr w:type="lastCol">
      <w:tblPr/>
      <w:tcPr>
        <w:tcBorders>
          <w:left w:val="single" w:color="FFFFFF" w:themeColor="light1" w:sz="4" w:space="0"/>
          <w:right w:val="single" w:color="4472C4" w:themeColor="accent1" w:sz="32" w:space="0"/>
        </w:tcBorders>
      </w:tcPr>
    </w:tblStylePr>
    <w:tblStylePr w:type="band1Vert">
      <w:tblPr/>
      <w:tcPr>
        <w:tcBorders>
          <w:left w:val="single" w:color="FFFFFF" w:themeColor="light1" w:sz="4" w:space="0"/>
          <w:right w:val="single" w:color="FFFFFF" w:themeColor="light1" w:sz="4" w:space="0"/>
        </w:tcBorders>
        <w:shd w:val="clear" w:color="FFFFFF" w:fill="4472C4" w:themeFill="accent1"/>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FFFFFF" w:fill="4472C4" w:themeFill="accent1"/>
      </w:tcPr>
    </w:tblStylePr>
    <w:tblStylePr w:type="band2Horz">
      <w:tblPr/>
      <w:tcPr>
        <w:tcBorders>
          <w:top w:val="single" w:color="FFFFFF" w:themeColor="light1" w:sz="4" w:space="0"/>
          <w:bottom w:val="single" w:color="FFFFFF" w:themeColor="light1" w:sz="4" w:space="0"/>
        </w:tcBorders>
        <w:shd w:val="clear" w:color="FFFFFF" w:fill="4472C4"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tblPr>
    <w:tblStylePr w:type="firstRow">
      <w:rPr>
        <w:b/>
        <w:color w:themeColor="light1"/>
        <w:sz w:val="22"/>
      </w:rPr>
      <w:tblPr/>
      <w:tcPr>
        <w:tcBorders>
          <w:top w:val="single" w:color="ED7D31" w:themeColor="accent2" w:sz="32" w:space="0"/>
          <w:bottom w:val="single" w:color="FFFFFF" w:themeColor="light1" w:sz="12" w:space="0"/>
        </w:tcBorders>
        <w:shd w:val="clear" w:color="FFFFFF" w:fill="F4B184" w:themeFill="accent2" w:themeFillTint="97"/>
      </w:tcPr>
    </w:tblStylePr>
    <w:tblStylePr w:type="lastRow">
      <w:rPr>
        <w:b/>
        <w:color w:themeColor="light1"/>
        <w:sz w:val="22"/>
      </w:rPr>
      <w:tblPr/>
    </w:tblStylePr>
    <w:tblStylePr w:type="firstCol">
      <w:rPr>
        <w:b/>
        <w:color w:themeColor="light1"/>
        <w:sz w:val="22"/>
      </w:rPr>
      <w:tblPr/>
      <w:tcPr>
        <w:tcBorders>
          <w:left w:val="single" w:color="ED7D31" w:themeColor="accent2" w:sz="32" w:space="0"/>
          <w:right w:val="single" w:color="FFFFFF" w:themeColor="light1" w:sz="4" w:space="0"/>
        </w:tcBorders>
      </w:tcPr>
    </w:tblStylePr>
    <w:tblStylePr w:type="lastCol">
      <w:tblPr/>
      <w:tcPr>
        <w:tcBorders>
          <w:left w:val="single" w:color="FFFFFF" w:themeColor="light1" w:sz="4" w:space="0"/>
          <w:right w:val="single" w:color="ED7D31" w:themeColor="accent2" w:sz="32" w:space="0"/>
        </w:tcBorders>
      </w:tcPr>
    </w:tblStylePr>
    <w:tblStylePr w:type="band1Vert">
      <w:tblPr/>
      <w:tcPr>
        <w:tcBorders>
          <w:left w:val="single" w:color="FFFFFF" w:themeColor="light1" w:sz="4" w:space="0"/>
          <w:right w:val="single" w:color="FFFFFF" w:themeColor="light1" w:sz="4" w:space="0"/>
        </w:tcBorders>
        <w:shd w:val="clear" w:color="FFFFFF" w:fill="F4B184" w:themeFill="accent2" w:themeFillTint="97"/>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FFFFFF" w:fill="F4B184" w:themeFill="accent2" w:themeFillTint="97"/>
      </w:tcPr>
    </w:tblStylePr>
    <w:tblStylePr w:type="band2Horz">
      <w:tblPr/>
      <w:tcPr>
        <w:tcBorders>
          <w:top w:val="single" w:color="FFFFFF" w:themeColor="light1" w:sz="4" w:space="0"/>
          <w:bottom w:val="single" w:color="FFFFFF" w:themeColor="light1" w:sz="4" w:space="0"/>
        </w:tcBorders>
        <w:shd w:val="clear" w:color="FFFFFF"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tblPr>
    <w:tblStylePr w:type="firstRow">
      <w:rPr>
        <w:b/>
        <w:color w:themeColor="light1"/>
        <w:sz w:val="22"/>
      </w:rPr>
      <w:tblPr/>
      <w:tcPr>
        <w:tcBorders>
          <w:top w:val="single" w:color="A5A5A5" w:themeColor="accent3" w:sz="32" w:space="0"/>
          <w:bottom w:val="single" w:color="FFFFFF" w:themeColor="light1" w:sz="12" w:space="0"/>
        </w:tcBorders>
        <w:shd w:val="clear" w:color="FFFFFF" w:fill="C9C9C9" w:themeFill="accent3" w:themeFillTint="98"/>
      </w:tcPr>
    </w:tblStylePr>
    <w:tblStylePr w:type="lastRow">
      <w:rPr>
        <w:b/>
        <w:color w:themeColor="light1"/>
        <w:sz w:val="22"/>
      </w:rPr>
      <w:tblPr/>
    </w:tblStylePr>
    <w:tblStylePr w:type="firstCol">
      <w:rPr>
        <w:b/>
        <w:color w:themeColor="light1"/>
        <w:sz w:val="22"/>
      </w:rPr>
      <w:tblPr/>
      <w:tcPr>
        <w:tcBorders>
          <w:left w:val="single" w:color="A5A5A5" w:themeColor="accent3" w:sz="32" w:space="0"/>
          <w:right w:val="single" w:color="FFFFFF" w:themeColor="light1" w:sz="4" w:space="0"/>
        </w:tcBorders>
      </w:tcPr>
    </w:tblStylePr>
    <w:tblStylePr w:type="lastCol">
      <w:tblPr/>
      <w:tcPr>
        <w:tcBorders>
          <w:left w:val="single" w:color="FFFFFF" w:themeColor="light1" w:sz="4" w:space="0"/>
          <w:right w:val="single" w:color="A5A5A5" w:themeColor="accent3" w:sz="32" w:space="0"/>
        </w:tcBorders>
      </w:tcPr>
    </w:tblStylePr>
    <w:tblStylePr w:type="band1Vert">
      <w:tblPr/>
      <w:tcPr>
        <w:tcBorders>
          <w:left w:val="single" w:color="FFFFFF" w:themeColor="light1" w:sz="4" w:space="0"/>
          <w:right w:val="single" w:color="FFFFFF" w:themeColor="light1" w:sz="4" w:space="0"/>
        </w:tcBorders>
        <w:shd w:val="clear" w:color="FFFFFF" w:fill="C9C9C9" w:themeFill="accent3"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FFFFFF" w:fill="C9C9C9" w:themeFill="accent3" w:themeFillTint="98"/>
      </w:tcPr>
    </w:tblStylePr>
    <w:tblStylePr w:type="band2Horz">
      <w:tblPr/>
      <w:tcPr>
        <w:tcBorders>
          <w:top w:val="single" w:color="FFFFFF" w:themeColor="light1" w:sz="4" w:space="0"/>
          <w:bottom w:val="single" w:color="FFFFFF" w:themeColor="light1" w:sz="4" w:space="0"/>
        </w:tcBorders>
        <w:shd w:val="clear" w:color="FFFFFF"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tblPr>
    <w:tblStylePr w:type="firstRow">
      <w:rPr>
        <w:b/>
        <w:color w:themeColor="light1"/>
        <w:sz w:val="22"/>
      </w:rPr>
      <w:tblPr/>
      <w:tcPr>
        <w:tcBorders>
          <w:top w:val="single" w:color="FFC000" w:themeColor="accent4" w:sz="32" w:space="0"/>
          <w:bottom w:val="single" w:color="FFFFFF" w:themeColor="light1" w:sz="12" w:space="0"/>
        </w:tcBorders>
        <w:shd w:val="clear" w:color="FFFFFF" w:fill="FFD865" w:themeFill="accent4" w:themeFillTint="9a"/>
      </w:tcPr>
    </w:tblStylePr>
    <w:tblStylePr w:type="lastRow">
      <w:rPr>
        <w:b/>
        <w:color w:themeColor="light1"/>
        <w:sz w:val="22"/>
      </w:rPr>
      <w:tblPr/>
    </w:tblStylePr>
    <w:tblStylePr w:type="firstCol">
      <w:rPr>
        <w:b/>
        <w:color w:themeColor="light1"/>
        <w:sz w:val="22"/>
      </w:rPr>
      <w:tblPr/>
      <w:tcPr>
        <w:tcBorders>
          <w:left w:val="single" w:color="FFC000" w:themeColor="accent4" w:sz="32" w:space="0"/>
          <w:right w:val="single" w:color="FFFFFF" w:themeColor="light1" w:sz="4" w:space="0"/>
        </w:tcBorders>
      </w:tcPr>
    </w:tblStylePr>
    <w:tblStylePr w:type="lastCol">
      <w:tblPr/>
      <w:tcPr>
        <w:tcBorders>
          <w:left w:val="single" w:color="FFFFFF" w:themeColor="light1" w:sz="4" w:space="0"/>
          <w:right w:val="single" w:color="FFC000" w:themeColor="accent4" w:sz="32" w:space="0"/>
        </w:tcBorders>
      </w:tcPr>
    </w:tblStylePr>
    <w:tblStylePr w:type="band1Vert">
      <w:tblPr/>
      <w:tcPr>
        <w:tcBorders>
          <w:left w:val="single" w:color="FFFFFF" w:themeColor="light1" w:sz="4" w:space="0"/>
          <w:right w:val="single" w:color="FFFFFF" w:themeColor="light1" w:sz="4" w:space="0"/>
        </w:tcBorders>
        <w:shd w:val="clear" w:color="FFFFFF" w:fill="FFD865" w:themeFill="accent4"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FFFFFF" w:fill="FFD865" w:themeFill="accent4" w:themeFillTint="9a"/>
      </w:tcPr>
    </w:tblStylePr>
    <w:tblStylePr w:type="band2Horz">
      <w:tblPr/>
      <w:tcPr>
        <w:tcBorders>
          <w:top w:val="single" w:color="FFFFFF" w:themeColor="light1" w:sz="4" w:space="0"/>
          <w:bottom w:val="single" w:color="FFFFFF" w:themeColor="light1" w:sz="4" w:space="0"/>
        </w:tcBorders>
        <w:shd w:val="clear" w:color="FFFFFF"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color="9BC2E5" w:themeColor="accent5" w:themeTint="9a" w:sz="32" w:space="0"/>
        <w:left w:val="single" w:color="9BC2E5" w:themeColor="accent5" w:themeTint="9a" w:sz="32" w:space="0"/>
        <w:bottom w:val="single" w:color="9BC2E5" w:themeColor="accent5" w:themeTint="9a" w:sz="32" w:space="0"/>
        <w:right w:val="single" w:color="9BC2E5" w:themeColor="accent5" w:themeTint="9a" w:sz="32" w:space="0"/>
      </w:tblBorders>
    </w:tblPr>
    <w:tblStylePr w:type="firstRow">
      <w:rPr>
        <w:b/>
        <w:color w:themeColor="light1"/>
        <w:sz w:val="22"/>
      </w:rPr>
      <w:tblPr/>
      <w:tcPr>
        <w:tcBorders>
          <w:top w:val="single" w:color="5B9BD5" w:themeColor="accent5" w:sz="32" w:space="0"/>
          <w:bottom w:val="single" w:color="FFFFFF" w:themeColor="light1" w:sz="12" w:space="0"/>
        </w:tcBorders>
        <w:shd w:val="clear" w:color="FFFFFF" w:fill="9BC2E5" w:themeFill="accent5" w:themeFillTint="9a"/>
      </w:tcPr>
    </w:tblStylePr>
    <w:tblStylePr w:type="lastRow">
      <w:rPr>
        <w:b/>
        <w:color w:themeColor="light1"/>
        <w:sz w:val="22"/>
      </w:rPr>
      <w:tblPr/>
    </w:tblStylePr>
    <w:tblStylePr w:type="firstCol">
      <w:rPr>
        <w:b/>
        <w:color w:themeColor="light1"/>
        <w:sz w:val="22"/>
      </w:rPr>
      <w:tblPr/>
      <w:tcPr>
        <w:tcBorders>
          <w:left w:val="single" w:color="5B9BD5" w:themeColor="accent5" w:sz="32" w:space="0"/>
          <w:right w:val="single" w:color="FFFFFF" w:themeColor="light1" w:sz="4" w:space="0"/>
        </w:tcBorders>
      </w:tcPr>
    </w:tblStylePr>
    <w:tblStylePr w:type="lastCol">
      <w:tblPr/>
      <w:tcPr>
        <w:tcBorders>
          <w:left w:val="single" w:color="FFFFFF" w:themeColor="light1" w:sz="4" w:space="0"/>
          <w:right w:val="single" w:color="5B9BD5" w:themeColor="accent5" w:sz="32" w:space="0"/>
        </w:tcBorders>
      </w:tcPr>
    </w:tblStylePr>
    <w:tblStylePr w:type="band1Vert">
      <w:tblPr/>
      <w:tcPr>
        <w:tcBorders>
          <w:left w:val="single" w:color="FFFFFF" w:themeColor="light1" w:sz="4" w:space="0"/>
          <w:right w:val="single" w:color="FFFFFF" w:themeColor="light1" w:sz="4" w:space="0"/>
        </w:tcBorders>
        <w:shd w:val="clear" w:color="FFFFFF" w:fill="9BC2E5" w:themeFill="accent5"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FFFFFF" w:fill="9BC2E5" w:themeFill="accent5" w:themeFillTint="9a"/>
      </w:tcPr>
    </w:tblStylePr>
    <w:tblStylePr w:type="band2Horz">
      <w:tblPr/>
      <w:tcPr>
        <w:tcBorders>
          <w:top w:val="single" w:color="FFFFFF" w:themeColor="light1" w:sz="4" w:space="0"/>
          <w:bottom w:val="single" w:color="FFFFFF" w:themeColor="light1" w:sz="4" w:space="0"/>
        </w:tcBorders>
        <w:shd w:val="clear" w:color="FFFFFF" w:fill="9BC2E5"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tblPr>
    <w:tblStylePr w:type="firstRow">
      <w:rPr>
        <w:b/>
        <w:color w:themeColor="light1"/>
        <w:sz w:val="22"/>
      </w:rPr>
      <w:tblPr/>
      <w:tcPr>
        <w:tcBorders>
          <w:top w:val="single" w:color="70AD47" w:themeColor="accent6" w:sz="32" w:space="0"/>
          <w:bottom w:val="single" w:color="FFFFFF" w:themeColor="light1" w:sz="12" w:space="0"/>
        </w:tcBorders>
        <w:shd w:val="clear" w:color="FFFFFF" w:fill="A9D08E" w:themeFill="accent6" w:themeFillTint="98"/>
      </w:tcPr>
    </w:tblStylePr>
    <w:tblStylePr w:type="lastRow">
      <w:rPr>
        <w:b/>
        <w:color w:themeColor="light1"/>
        <w:sz w:val="22"/>
      </w:rPr>
      <w:tblPr/>
    </w:tblStylePr>
    <w:tblStylePr w:type="firstCol">
      <w:rPr>
        <w:b/>
        <w:color w:themeColor="light1"/>
        <w:sz w:val="22"/>
      </w:rPr>
      <w:tblPr/>
      <w:tcPr>
        <w:tcBorders>
          <w:left w:val="single" w:color="70AD47" w:themeColor="accent6" w:sz="32" w:space="0"/>
          <w:right w:val="single" w:color="FFFFFF" w:themeColor="light1" w:sz="4" w:space="0"/>
        </w:tcBorders>
      </w:tcPr>
    </w:tblStylePr>
    <w:tblStylePr w:type="lastCol">
      <w:tblPr/>
      <w:tcPr>
        <w:tcBorders>
          <w:left w:val="single" w:color="FFFFFF" w:themeColor="light1" w:sz="4" w:space="0"/>
          <w:right w:val="single" w:color="70AD47" w:themeColor="accent6" w:sz="32" w:space="0"/>
        </w:tcBorders>
      </w:tcPr>
    </w:tblStylePr>
    <w:tblStylePr w:type="band1Vert">
      <w:tblPr/>
      <w:tcPr>
        <w:tcBorders>
          <w:left w:val="single" w:color="FFFFFF" w:themeColor="light1" w:sz="4" w:space="0"/>
          <w:right w:val="single" w:color="FFFFFF" w:themeColor="light1" w:sz="4" w:space="0"/>
        </w:tcBorders>
        <w:shd w:val="clear" w:color="FFFFFF" w:fill="A9D08E" w:themeFill="accent6"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FFFFFF" w:fill="A9D08E" w:themeFill="accent6" w:themeFillTint="98"/>
      </w:tcPr>
    </w:tblStylePr>
    <w:tblStylePr w:type="band2Horz">
      <w:tblPr/>
      <w:tcPr>
        <w:tcBorders>
          <w:top w:val="single" w:color="FFFFFF" w:themeColor="light1" w:sz="4" w:space="0"/>
          <w:bottom w:val="single" w:color="FFFFFF" w:themeColor="light1" w:sz="4" w:space="0"/>
        </w:tcBorders>
        <w:shd w:val="clear" w:color="FFFFFF"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color="7F7F7F" w:themeColor="text1" w:themeTint="80" w:sz="4" w:space="0"/>
        <w:bottom w:val="single" w:color="7F7F7F" w:themeColor="text1" w:themeTint="80" w:sz="4" w:space="0"/>
      </w:tblBorders>
    </w:tblPr>
    <w:tblStylePr w:type="firstRow">
      <w:rPr>
        <w:b/>
        <w:color w:themeColor="text1"/>
      </w:rPr>
      <w:tblPr/>
      <w:tcPr>
        <w:tcBorders>
          <w:bottom w:val="single" w:color="000000" w:themeColor="text1" w:sz="4" w:space="0"/>
        </w:tcBorders>
      </w:tcPr>
    </w:tblStylePr>
    <w:tblStylePr w:type="lastRow">
      <w:rPr>
        <w:b/>
        <w:color w:themeColor="text1"/>
      </w:rPr>
      <w:tblPr/>
      <w:tcPr>
        <w:tcBorders>
          <w:top w:val="single" w:color="000000" w:themeColor="text1" w:sz="4" w:space="0"/>
        </w:tcBorders>
      </w:tcPr>
    </w:tblStylePr>
    <w:tblStylePr w:type="firstCol">
      <w:rPr>
        <w:b/>
        <w:color w:themeColor="text1"/>
      </w:rPr>
      <w:tblPr/>
    </w:tblStylePr>
    <w:tblStylePr w:type="lastCol">
      <w:rPr>
        <w:b/>
        <w:color w:themeColor="text1"/>
      </w:rPr>
      <w:tblPr/>
    </w:tblStylePr>
    <w:tblStylePr w:type="band1Vert">
      <w:tblPr/>
      <w:tcPr>
        <w:shd w:val="clear" w:color="FFFFFF" w:fill="BFBFBF" w:themeFill="text1" w:themeFillTint="40"/>
      </w:tcPr>
    </w:tblStylePr>
    <w:tblStylePr w:type="band1Horz">
      <w:rPr>
        <w:color w:themeColor="text1"/>
        <w:sz w:val="22"/>
      </w:rPr>
      <w:tblPr/>
      <w:tcPr>
        <w:shd w:val="clear" w:color="FFFFFF" w:fill="BFBFBF" w:themeFill="text1" w:themeFillTint="40"/>
      </w:tcPr>
    </w:tblStylePr>
    <w:tblStylePr w:type="band2Horz">
      <w:rPr>
        <w:color w:themeColor="text1"/>
        <w:sz w:val="22"/>
      </w:rPr>
      <w:tblPr/>
    </w:tblStylePr>
  </w:style>
  <w:style w:type="table" w:customStyle="1" w:styleId="ListTable6Colorful-Accent1">
    <w:name w:val="List Table 6 Colorful - Accent 1"/>
    <w:basedOn w:val="TableauNormal"/>
    <w:uiPriority w:val="99"/>
    <w:tblPr>
      <w:tblStyleRowBandSize w:val="1"/>
      <w:tblStyleColBandSize w:val="1"/>
      <w:tblBorders>
        <w:top w:val="single" w:color="4472C4" w:themeColor="accent1" w:sz="4" w:space="0"/>
        <w:bottom w:val="single" w:color="4472C4" w:themeColor="accent1" w:sz="4" w:space="0"/>
      </w:tblBorders>
    </w:tblPr>
    <w:tblStylePr w:type="firstRow">
      <w:rPr>
        <w:b/>
        <w:color w:themeColor="accent1" w:themeShade="95"/>
      </w:rPr>
      <w:tblPr/>
      <w:tcPr>
        <w:tcBorders>
          <w:bottom w:val="single" w:color="4472C4" w:themeColor="accent1" w:sz="4" w:space="0"/>
        </w:tcBorders>
      </w:tcPr>
    </w:tblStylePr>
    <w:tblStylePr w:type="lastRow">
      <w:rPr>
        <w:b/>
        <w:color w:themeColor="accent1" w:themeShade="95"/>
      </w:rPr>
      <w:tblPr/>
      <w:tcPr>
        <w:tcBorders>
          <w:top w:val="single" w:color="4472C4" w:themeColor="accent1" w:sz="4" w:space="0"/>
        </w:tcBorders>
      </w:tcPr>
    </w:tblStylePr>
    <w:tblStylePr w:type="firstCol">
      <w:rPr>
        <w:b/>
        <w:color w:themeColor="accent1" w:themeShade="95"/>
      </w:rPr>
      <w:tblPr/>
    </w:tblStylePr>
    <w:tblStylePr w:type="lastCol">
      <w:rPr>
        <w:b/>
        <w:color w:themeColor="accent1" w:themeShade="95"/>
      </w:rPr>
      <w:tblPr/>
    </w:tblStylePr>
    <w:tblStylePr w:type="band1Vert">
      <w:tblPr/>
      <w:tcPr>
        <w:shd w:val="clear" w:color="FFFFFF" w:fill="CFDBF0" w:themeFill="accent1" w:themeFillTint="40"/>
      </w:tcPr>
    </w:tblStylePr>
    <w:tblStylePr w:type="band1Horz">
      <w:rPr>
        <w:color w:themeColor="accent1" w:themeShade="95"/>
        <w:sz w:val="22"/>
      </w:rPr>
      <w:tblPr/>
      <w:tcPr>
        <w:shd w:val="clear" w:color="FFFFFF" w:fill="CFDBF0" w:themeFill="accent1" w:themeFillTint="40"/>
      </w:tcPr>
    </w:tblStylePr>
    <w:tblStylePr w:type="band2Horz">
      <w:rPr>
        <w:color w:themeColor="accent1" w:themeShade="95"/>
        <w:sz w:val="22"/>
      </w:rPr>
      <w:tblPr/>
    </w:tblStylePr>
  </w:style>
  <w:style w:type="table" w:customStyle="1" w:styleId="ListTable6Colorful-Accent2">
    <w:name w:val="List Table 6 Colorful - Accent 2"/>
    <w:basedOn w:val="TableauNormal"/>
    <w:uiPriority w:val="99"/>
    <w:tblPr>
      <w:tblStyleRowBandSize w:val="1"/>
      <w:tblStyleColBandSize w:val="1"/>
      <w:tblBorders>
        <w:top w:val="single" w:color="F4B184" w:themeColor="accent2" w:themeTint="97" w:sz="4" w:space="0"/>
        <w:bottom w:val="single" w:color="F4B184" w:themeColor="accent2" w:themeTint="97" w:sz="4" w:space="0"/>
      </w:tblBorders>
    </w:tblPr>
    <w:tblStylePr w:type="firstRow">
      <w:rPr>
        <w:b/>
        <w:color w:themeColor="accent2" w:themeTint="97" w:themeShade="95"/>
      </w:rPr>
      <w:tblPr/>
      <w:tcPr>
        <w:tcBorders>
          <w:bottom w:val="single" w:color="ED7D31" w:themeColor="accent2" w:sz="4" w:space="0"/>
        </w:tcBorders>
      </w:tcPr>
    </w:tblStylePr>
    <w:tblStylePr w:type="lastRow">
      <w:rPr>
        <w:b/>
        <w:color w:themeColor="accent2" w:themeTint="97" w:themeShade="95"/>
      </w:rPr>
      <w:tblPr/>
      <w:tcPr>
        <w:tcBorders>
          <w:top w:val="single" w:color="ED7D31" w:themeColor="accent2" w:sz="4" w:space="0"/>
        </w:tcBorders>
      </w:tcPr>
    </w:tblStylePr>
    <w:tblStylePr w:type="firstCol">
      <w:rPr>
        <w:b/>
        <w:color w:themeColor="accent2" w:themeTint="97" w:themeShade="95"/>
      </w:rPr>
      <w:tblPr/>
    </w:tblStylePr>
    <w:tblStylePr w:type="lastCol">
      <w:rPr>
        <w:b/>
        <w:color w:themeColor="accent2" w:themeTint="97" w:themeShade="95"/>
      </w:rPr>
      <w:tblPr/>
    </w:tblStylePr>
    <w:tblStylePr w:type="band1Vert">
      <w:tblPr/>
      <w:tcPr>
        <w:shd w:val="clear" w:color="FFFFFF" w:fill="FADECB" w:themeFill="accent2" w:themeFillTint="40"/>
      </w:tcPr>
    </w:tblStylePr>
    <w:tblStylePr w:type="band1Horz">
      <w:rPr>
        <w:color w:themeColor="accent2" w:themeTint="97" w:themeShade="95"/>
        <w:sz w:val="22"/>
      </w:rPr>
      <w:tblPr/>
      <w:tcPr>
        <w:shd w:val="clear" w:color="FFFFFF" w:fill="FADECB" w:themeFill="accent2" w:themeFillTint="40"/>
      </w:tcPr>
    </w:tblStylePr>
    <w:tblStylePr w:type="band2Horz">
      <w:rPr>
        <w:color w:themeColor="accent2" w:themeTint="97" w:themeShade="95"/>
        <w:sz w:val="22"/>
      </w:rPr>
      <w:tblPr/>
    </w:tblStylePr>
  </w:style>
  <w:style w:type="table" w:customStyle="1" w:styleId="ListTable6Colorful-Accent3">
    <w:name w:val="List Table 6 Colorful - Accent 3"/>
    <w:basedOn w:val="TableauNormal"/>
    <w:uiPriority w:val="99"/>
    <w:tblPr>
      <w:tblStyleRowBandSize w:val="1"/>
      <w:tblStyleColBandSize w:val="1"/>
      <w:tblBorders>
        <w:top w:val="single" w:color="C9C9C9" w:themeColor="accent3" w:themeTint="98" w:sz="4" w:space="0"/>
        <w:bottom w:val="single" w:color="C9C9C9" w:themeColor="accent3" w:themeTint="98" w:sz="4" w:space="0"/>
      </w:tblBorders>
    </w:tblPr>
    <w:tblStylePr w:type="firstRow">
      <w:rPr>
        <w:b/>
        <w:color w:themeColor="accent3" w:themeTint="98" w:themeShade="95"/>
      </w:rPr>
      <w:tblPr/>
      <w:tcPr>
        <w:tcBorders>
          <w:bottom w:val="single" w:color="A5A5A5" w:themeColor="accent3" w:sz="4" w:space="0"/>
        </w:tcBorders>
      </w:tcPr>
    </w:tblStylePr>
    <w:tblStylePr w:type="lastRow">
      <w:rPr>
        <w:b/>
        <w:color w:themeColor="accent3" w:themeTint="98" w:themeShade="95"/>
      </w:rPr>
      <w:tblPr/>
      <w:tcPr>
        <w:tcBorders>
          <w:top w:val="single" w:color="A5A5A5" w:themeColor="accent3" w:sz="4" w:space="0"/>
        </w:tcBorders>
      </w:tcPr>
    </w:tblStylePr>
    <w:tblStylePr w:type="firstCol">
      <w:rPr>
        <w:b/>
        <w:color w:themeColor="accent3" w:themeTint="98" w:themeShade="95"/>
      </w:rPr>
      <w:tblPr/>
    </w:tblStylePr>
    <w:tblStylePr w:type="lastCol">
      <w:rPr>
        <w:b/>
        <w:color w:themeColor="accent3" w:themeTint="98" w:themeShade="95"/>
      </w:rPr>
      <w:tblPr/>
    </w:tblStylePr>
    <w:tblStylePr w:type="band1Vert">
      <w:tblPr/>
      <w:tcPr>
        <w:shd w:val="clear" w:color="FFFFFF" w:fill="E8E8E8" w:themeFill="accent3" w:themeFillTint="40"/>
      </w:tcPr>
    </w:tblStylePr>
    <w:tblStylePr w:type="band1Horz">
      <w:rPr>
        <w:color w:themeColor="accent3" w:themeTint="98" w:themeShade="95"/>
        <w:sz w:val="22"/>
      </w:rPr>
      <w:tblPr/>
      <w:tcPr>
        <w:shd w:val="clear" w:color="FFFFFF" w:fill="E8E8E8" w:themeFill="accent3" w:themeFillTint="40"/>
      </w:tcPr>
    </w:tblStylePr>
    <w:tblStylePr w:type="band2Horz">
      <w:rPr>
        <w:color w:themeColor="accent3" w:themeTint="98" w:themeShade="95"/>
        <w:sz w:val="22"/>
      </w:rPr>
      <w:tblPr/>
    </w:tblStylePr>
  </w:style>
  <w:style w:type="table" w:customStyle="1" w:styleId="ListTable6Colorful-Accent4">
    <w:name w:val="List Table 6 Colorful - Accent 4"/>
    <w:basedOn w:val="TableauNormal"/>
    <w:uiPriority w:val="99"/>
    <w:tblPr>
      <w:tblStyleRowBandSize w:val="1"/>
      <w:tblStyleColBandSize w:val="1"/>
      <w:tblBorders>
        <w:top w:val="single" w:color="FFD865" w:themeColor="accent4" w:themeTint="9a" w:sz="4" w:space="0"/>
        <w:bottom w:val="single" w:color="FFD865" w:themeColor="accent4" w:themeTint="9a" w:sz="4" w:space="0"/>
      </w:tblBorders>
    </w:tblPr>
    <w:tblStylePr w:type="firstRow">
      <w:rPr>
        <w:b/>
        <w:color w:themeColor="accent4" w:themeTint="9a" w:themeShade="95"/>
      </w:rPr>
      <w:tblPr/>
      <w:tcPr>
        <w:tcBorders>
          <w:bottom w:val="single" w:color="FFC000" w:themeColor="accent4" w:sz="4" w:space="0"/>
        </w:tcBorders>
      </w:tcPr>
    </w:tblStylePr>
    <w:tblStylePr w:type="lastRow">
      <w:rPr>
        <w:b/>
        <w:color w:themeColor="accent4" w:themeTint="9a" w:themeShade="95"/>
      </w:rPr>
      <w:tblPr/>
      <w:tcPr>
        <w:tcBorders>
          <w:top w:val="single" w:color="FFC000" w:themeColor="accent4" w:sz="4" w:space="0"/>
        </w:tcBorders>
      </w:tcPr>
    </w:tblStylePr>
    <w:tblStylePr w:type="firstCol">
      <w:rPr>
        <w:b/>
        <w:color w:themeColor="accent4" w:themeTint="9a" w:themeShade="95"/>
      </w:rPr>
      <w:tblPr/>
    </w:tblStylePr>
    <w:tblStylePr w:type="lastCol">
      <w:rPr>
        <w:b/>
        <w:color w:themeColor="accent4" w:themeTint="9a" w:themeShade="95"/>
      </w:rPr>
      <w:tblPr/>
    </w:tblStylePr>
    <w:tblStylePr w:type="band1Vert">
      <w:tblPr/>
      <w:tcPr>
        <w:shd w:val="clear" w:color="FFFFFF" w:fill="FFEFBF" w:themeFill="accent4" w:themeFillTint="40"/>
      </w:tcPr>
    </w:tblStylePr>
    <w:tblStylePr w:type="band1Horz">
      <w:rPr>
        <w:color w:themeColor="accent4" w:themeTint="9a" w:themeShade="95"/>
        <w:sz w:val="22"/>
      </w:rPr>
      <w:tblPr/>
      <w:tcPr>
        <w:shd w:val="clear" w:color="FFFFFF" w:fill="FFEFBF" w:themeFill="accent4" w:themeFillTint="40"/>
      </w:tcPr>
    </w:tblStylePr>
    <w:tblStylePr w:type="band2Horz">
      <w:rPr>
        <w:color w:themeColor="accent4" w:themeTint="9a" w:themeShade="95"/>
        <w:sz w:val="22"/>
      </w:rPr>
      <w:tblPr/>
    </w:tblStylePr>
  </w:style>
  <w:style w:type="table" w:customStyle="1" w:styleId="ListTable6Colorful-Accent5">
    <w:name w:val="List Table 6 Colorful - Accent 5"/>
    <w:basedOn w:val="TableauNormal"/>
    <w:uiPriority w:val="99"/>
    <w:tblPr>
      <w:tblStyleRowBandSize w:val="1"/>
      <w:tblStyleColBandSize w:val="1"/>
      <w:tblBorders>
        <w:top w:val="single" w:color="9BC2E5" w:themeColor="accent5" w:themeTint="9a" w:sz="4" w:space="0"/>
        <w:bottom w:val="single" w:color="9BC2E5" w:themeColor="accent5" w:themeTint="9a" w:sz="4" w:space="0"/>
      </w:tblBorders>
    </w:tblPr>
    <w:tblStylePr w:type="firstRow">
      <w:rPr>
        <w:b/>
        <w:color w:themeColor="accent5" w:themeTint="9a" w:themeShade="95"/>
      </w:rPr>
      <w:tblPr/>
      <w:tcPr>
        <w:tcBorders>
          <w:bottom w:val="single" w:color="5B9BD5" w:themeColor="accent5" w:sz="4" w:space="0"/>
        </w:tcBorders>
      </w:tcPr>
    </w:tblStylePr>
    <w:tblStylePr w:type="lastRow">
      <w:rPr>
        <w:b/>
        <w:color w:themeColor="accent5" w:themeTint="9a" w:themeShade="95"/>
      </w:rPr>
      <w:tblPr/>
      <w:tcPr>
        <w:tcBorders>
          <w:top w:val="single" w:color="5B9BD5" w:themeColor="accent5" w:sz="4" w:space="0"/>
        </w:tcBorders>
      </w:tcPr>
    </w:tblStylePr>
    <w:tblStylePr w:type="firstCol">
      <w:rPr>
        <w:b/>
        <w:color w:themeColor="accent5" w:themeTint="9a" w:themeShade="95"/>
      </w:rPr>
      <w:tblPr/>
    </w:tblStylePr>
    <w:tblStylePr w:type="lastCol">
      <w:rPr>
        <w:b/>
        <w:color w:themeColor="accent5" w:themeTint="9a" w:themeShade="95"/>
      </w:rPr>
      <w:tblPr/>
    </w:tblStylePr>
    <w:tblStylePr w:type="band1Vert">
      <w:tblPr/>
      <w:tcPr>
        <w:shd w:val="clear" w:color="FFFFFF" w:fill="D5E5F4" w:themeFill="accent5" w:themeFillTint="40"/>
      </w:tcPr>
    </w:tblStylePr>
    <w:tblStylePr w:type="band1Horz">
      <w:rPr>
        <w:color w:themeColor="accent5" w:themeTint="9a" w:themeShade="95"/>
        <w:sz w:val="22"/>
      </w:rPr>
      <w:tblPr/>
      <w:tcPr>
        <w:shd w:val="clear" w:color="FFFFFF" w:fill="D5E5F4" w:themeFill="accent5" w:themeFillTint="40"/>
      </w:tcPr>
    </w:tblStylePr>
    <w:tblStylePr w:type="band2Horz">
      <w:rPr>
        <w:color w:themeColor="accent5" w:themeTint="9a" w:themeShade="95"/>
        <w:sz w:val="22"/>
      </w:rPr>
      <w:tblPr/>
    </w:tblStylePr>
  </w:style>
  <w:style w:type="table" w:customStyle="1" w:styleId="ListTable6Colorful-Accent6">
    <w:name w:val="List Table 6 Colorful - Accent 6"/>
    <w:basedOn w:val="TableauNormal"/>
    <w:uiPriority w:val="99"/>
    <w:tblPr>
      <w:tblStyleRowBandSize w:val="1"/>
      <w:tblStyleColBandSize w:val="1"/>
      <w:tblBorders>
        <w:top w:val="single" w:color="A9D08E" w:themeColor="accent6" w:themeTint="98" w:sz="4" w:space="0"/>
        <w:bottom w:val="single" w:color="A9D08E" w:themeColor="accent6" w:themeTint="98" w:sz="4" w:space="0"/>
      </w:tblBorders>
    </w:tblPr>
    <w:tblStylePr w:type="firstRow">
      <w:rPr>
        <w:b/>
        <w:color w:themeColor="accent6" w:themeTint="98" w:themeShade="95"/>
      </w:rPr>
      <w:tblPr/>
      <w:tcPr>
        <w:tcBorders>
          <w:bottom w:val="single" w:color="70AD47" w:themeColor="accent6" w:sz="4" w:space="0"/>
        </w:tcBorders>
      </w:tcPr>
    </w:tblStylePr>
    <w:tblStylePr w:type="lastRow">
      <w:rPr>
        <w:b/>
        <w:color w:themeColor="accent6" w:themeTint="98" w:themeShade="95"/>
      </w:rPr>
      <w:tblPr/>
      <w:tcPr>
        <w:tcBorders>
          <w:top w:val="single" w:color="70AD47" w:themeColor="accent6" w:sz="4" w:space="0"/>
        </w:tcBorders>
      </w:tcPr>
    </w:tblStylePr>
    <w:tblStylePr w:type="firstCol">
      <w:rPr>
        <w:b/>
        <w:color w:themeColor="accent6" w:themeTint="98" w:themeShade="95"/>
      </w:rPr>
      <w:tblPr/>
    </w:tblStylePr>
    <w:tblStylePr w:type="lastCol">
      <w:rPr>
        <w:b/>
        <w:color w:themeColor="accent6" w:themeTint="98" w:themeShade="95"/>
      </w:rPr>
      <w:tblPr/>
    </w:tblStylePr>
    <w:tblStylePr w:type="band1Vert">
      <w:tblPr/>
      <w:tcPr>
        <w:shd w:val="clear" w:color="FFFFFF" w:fill="DAEBCF" w:themeFill="accent6" w:themeFillTint="40"/>
      </w:tcPr>
    </w:tblStylePr>
    <w:tblStylePr w:type="band1Horz">
      <w:rPr>
        <w:color w:themeColor="accent6" w:themeTint="98" w:themeShade="95"/>
        <w:sz w:val="22"/>
      </w:rPr>
      <w:tblPr/>
      <w:tcPr>
        <w:shd w:val="clear" w:color="FFFFFF" w:fill="DAEBCF" w:themeFill="accent6" w:themeFillTint="40"/>
      </w:tcPr>
    </w:tblStylePr>
    <w:tblStylePr w:type="band2Horz">
      <w:rPr>
        <w:color w:themeColor="accent6" w:themeTint="98" w:themeShade="95"/>
        <w:sz w:val="22"/>
      </w:rPr>
      <w:tblPr/>
    </w:tblStylePr>
  </w:style>
  <w:style w:type="table" w:styleId="TableauListe7Couleur">
    <w:name w:val="List Table 7 Colorful"/>
    <w:basedOn w:val="TableauNormal"/>
    <w:uiPriority w:val="99"/>
    <w:tblPr>
      <w:tblStyleRowBandSize w:val="1"/>
      <w:tblStyleColBandSize w:val="1"/>
      <w:tblBorders>
        <w:right w:val="single" w:color="7F7F7F" w:themeColor="text1" w:themeTint="80" w:sz="4" w:space="0"/>
      </w:tblBorders>
    </w:tblPr>
    <w:tblStylePr w:type="firstRow">
      <w:rPr>
        <w:i/>
        <w:color w:themeColor="text1" w:themeTint="80" w:themeShade="95"/>
        <w:sz w:val="22"/>
      </w:rPr>
      <w:tblPr/>
      <w:tcPr>
        <w:tcBorders>
          <w:top w:val="none" w:color="000000" w:sz="4" w:space="0"/>
          <w:left w:val="none" w:color="000000" w:sz="4" w:space="0"/>
          <w:bottom w:val="single" w:color="000000" w:themeColor="text1" w:sz="4" w:space="0"/>
          <w:right w:val="none" w:color="000000" w:sz="4" w:space="0"/>
        </w:tcBorders>
        <w:shd w:val="clear" w:color="FFFFFF" w:fill="FFFFFF" w:themeFill="light1"/>
      </w:tcPr>
    </w:tblStylePr>
    <w:tblStylePr w:type="lastRow">
      <w:rPr>
        <w:i/>
        <w:color w:themeColor="text1" w:themeTint="80" w:themeShade="95"/>
        <w:sz w:val="22"/>
      </w:rPr>
      <w:tblPr/>
      <w:tcPr>
        <w:tcBorders>
          <w:top w:val="single" w:color="000000" w:themeColor="tex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text1" w:themeTint="80" w:themeShade="95"/>
        <w:sz w:val="22"/>
      </w:rPr>
      <w:tblPr/>
      <w:tcPr>
        <w:tcBorders>
          <w:top w:val="none" w:color="000000" w:sz="4" w:space="0"/>
          <w:left w:val="none" w:color="000000" w:sz="4" w:space="0"/>
          <w:bottom w:val="none" w:color="000000" w:sz="4" w:space="0"/>
          <w:right w:val="single" w:color="000000" w:themeColor="text1" w:sz="4" w:space="0"/>
        </w:tcBorders>
        <w:shd w:val="clear" w:color="FFFFFF" w:fill="auto"/>
      </w:tcPr>
    </w:tblStylePr>
    <w:tblStylePr w:type="lastCol">
      <w:rPr>
        <w:i/>
        <w:color w:themeColor="text1" w:themeTint="80" w:themeShade="95"/>
        <w:sz w:val="22"/>
      </w:rPr>
      <w:tblPr/>
      <w:tcPr>
        <w:tcBorders>
          <w:top w:val="none" w:color="000000" w:sz="4" w:space="0"/>
          <w:left w:val="single" w:color="000000" w:themeColor="text1" w:sz="4" w:space="0"/>
          <w:bottom w:val="none" w:color="000000" w:sz="4" w:space="0"/>
          <w:right w:val="none" w:color="000000" w:sz="4" w:space="0"/>
        </w:tcBorders>
        <w:shd w:val="clear" w:color="FFFFFF" w:fill="auto"/>
      </w:tcPr>
    </w:tblStylePr>
    <w:tblStylePr w:type="band1Vert">
      <w:tblPr/>
      <w:tcPr>
        <w:shd w:val="clear" w:color="FFFFFF" w:fill="BFBFBF" w:themeFill="text1" w:themeFillTint="40"/>
      </w:tcPr>
    </w:tblStylePr>
    <w:tblStylePr w:type="band1Horz">
      <w:rPr>
        <w:color w:themeColor="text1" w:themeTint="80" w:themeShade="95"/>
        <w:sz w:val="22"/>
      </w:rPr>
      <w:tblPr/>
      <w:tcPr>
        <w:shd w:val="clear" w:color="FFFFFF" w:fill="BFBFBF" w:themeFill="text1" w:themeFillTint="40"/>
      </w:tcPr>
    </w:tblStylePr>
    <w:tblStylePr w:type="band2Horz">
      <w:rPr>
        <w:color w:themeColor="text1" w:themeTint="80" w:themeShade="95"/>
        <w:sz w:val="22"/>
      </w:rPr>
      <w:tblPr/>
    </w:tblStylePr>
  </w:style>
  <w:style w:type="table" w:customStyle="1" w:styleId="ListTable7Colorful-Accent1">
    <w:name w:val="List Table 7 Colorful - Accent 1"/>
    <w:basedOn w:val="TableauNormal"/>
    <w:uiPriority w:val="99"/>
    <w:tblPr>
      <w:tblStyleRowBandSize w:val="1"/>
      <w:tblStyleColBandSize w:val="1"/>
      <w:tblBorders>
        <w:right w:val="single" w:color="4472C4" w:themeColor="accent1" w:sz="4" w:space="0"/>
      </w:tblBorders>
    </w:tblPr>
    <w:tblStylePr w:type="firstRow">
      <w:rPr>
        <w:i/>
        <w:color w:themeColor="accent1" w:themeShade="95"/>
        <w:sz w:val="22"/>
      </w:rPr>
      <w:tblPr/>
      <w:tcPr>
        <w:tcBorders>
          <w:top w:val="none" w:color="000000" w:sz="4" w:space="0"/>
          <w:left w:val="none" w:color="000000" w:sz="4" w:space="0"/>
          <w:bottom w:val="single" w:color="4472C4" w:themeColor="accent1" w:sz="4" w:space="0"/>
          <w:right w:val="none" w:color="000000" w:sz="4" w:space="0"/>
        </w:tcBorders>
        <w:shd w:val="clear" w:color="FFFFFF" w:fill="FFFFFF" w:themeFill="light1"/>
      </w:tcPr>
    </w:tblStylePr>
    <w:tblStylePr w:type="lastRow">
      <w:rPr>
        <w:i/>
        <w:color w:themeColor="accent1" w:themeShade="95"/>
        <w:sz w:val="22"/>
      </w:rPr>
      <w:tblPr/>
      <w:tcPr>
        <w:tcBorders>
          <w:top w:val="single" w:color="4472C4" w:themeColor="accen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1" w:themeShade="95"/>
        <w:sz w:val="22"/>
      </w:rPr>
      <w:tblPr/>
      <w:tcPr>
        <w:tcBorders>
          <w:top w:val="none" w:color="000000" w:sz="4" w:space="0"/>
          <w:left w:val="none" w:color="000000" w:sz="4" w:space="0"/>
          <w:bottom w:val="none" w:color="000000" w:sz="4" w:space="0"/>
          <w:right w:val="single" w:color="4472C4" w:themeColor="accent1" w:sz="4" w:space="0"/>
        </w:tcBorders>
        <w:shd w:val="clear" w:color="FFFFFF" w:fill="auto"/>
      </w:tcPr>
    </w:tblStylePr>
    <w:tblStylePr w:type="lastCol">
      <w:rPr>
        <w:i/>
        <w:color w:themeColor="accent1" w:themeShade="95"/>
        <w:sz w:val="22"/>
      </w:rPr>
      <w:tblPr/>
      <w:tcPr>
        <w:tcBorders>
          <w:top w:val="none" w:color="000000" w:sz="4" w:space="0"/>
          <w:left w:val="single" w:color="4472C4" w:themeColor="accent1" w:sz="4" w:space="0"/>
          <w:bottom w:val="none" w:color="000000" w:sz="4" w:space="0"/>
          <w:right w:val="none" w:color="000000" w:sz="4" w:space="0"/>
        </w:tcBorders>
        <w:shd w:val="clear" w:color="FFFFFF" w:fill="auto"/>
      </w:tcPr>
    </w:tblStylePr>
    <w:tblStylePr w:type="band1Vert">
      <w:tblPr/>
      <w:tcPr>
        <w:shd w:val="clear" w:color="FFFFFF" w:fill="CFDBF0" w:themeFill="accent1" w:themeFillTint="40"/>
      </w:tcPr>
    </w:tblStylePr>
    <w:tblStylePr w:type="band1Horz">
      <w:rPr>
        <w:color w:themeColor="accent1" w:themeShade="95"/>
        <w:sz w:val="22"/>
      </w:rPr>
      <w:tblPr/>
      <w:tcPr>
        <w:shd w:val="clear" w:color="FFFFFF" w:fill="CFDBF0" w:themeFill="accent1" w:themeFillTint="40"/>
      </w:tcPr>
    </w:tblStylePr>
    <w:tblStylePr w:type="band2Horz">
      <w:rPr>
        <w:color w:themeColor="accent1" w:themeShade="95"/>
        <w:sz w:val="22"/>
      </w:rPr>
      <w:tblPr/>
    </w:tblStylePr>
  </w:style>
  <w:style w:type="table" w:customStyle="1" w:styleId="ListTable7Colorful-Accent2">
    <w:name w:val="List Table 7 Colorful - Accent 2"/>
    <w:basedOn w:val="TableauNormal"/>
    <w:uiPriority w:val="99"/>
    <w:tblPr>
      <w:tblStyleRowBandSize w:val="1"/>
      <w:tblStyleColBandSize w:val="1"/>
      <w:tblBorders>
        <w:right w:val="single" w:color="F4B184" w:themeColor="accent2" w:themeTint="97" w:sz="4" w:space="0"/>
      </w:tblBorders>
    </w:tblPr>
    <w:tblStylePr w:type="firstRow">
      <w:rPr>
        <w:i/>
        <w:color w:themeColor="accent2" w:themeTint="97" w:themeShade="95"/>
        <w:sz w:val="22"/>
      </w:rPr>
      <w:tblPr/>
      <w:tcPr>
        <w:tcBorders>
          <w:top w:val="none" w:color="000000" w:sz="4" w:space="0"/>
          <w:left w:val="none" w:color="000000" w:sz="4" w:space="0"/>
          <w:bottom w:val="single" w:color="ED7D31" w:themeColor="accent2" w:sz="4" w:space="0"/>
          <w:right w:val="none" w:color="000000" w:sz="4" w:space="0"/>
        </w:tcBorders>
        <w:shd w:val="clear" w:color="FFFFFF" w:fill="FFFFFF" w:themeFill="light1"/>
      </w:tcPr>
    </w:tblStylePr>
    <w:tblStylePr w:type="lastRow">
      <w:rPr>
        <w:i/>
        <w:color w:themeColor="accent2" w:themeTint="97" w:themeShade="95"/>
        <w:sz w:val="22"/>
      </w:rPr>
      <w:tblPr/>
      <w:tcPr>
        <w:tcBorders>
          <w:top w:val="single" w:color="ED7D31" w:themeColor="accent2"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2" w:themeTint="97" w:themeShade="95"/>
        <w:sz w:val="22"/>
      </w:rPr>
      <w:tblPr/>
      <w:tcPr>
        <w:tcBorders>
          <w:top w:val="none" w:color="000000" w:sz="4" w:space="0"/>
          <w:left w:val="none" w:color="000000" w:sz="4" w:space="0"/>
          <w:bottom w:val="none" w:color="000000" w:sz="4" w:space="0"/>
          <w:right w:val="single" w:color="ED7D31" w:themeColor="accent2" w:sz="4" w:space="0"/>
        </w:tcBorders>
        <w:shd w:val="clear" w:color="FFFFFF" w:fill="auto"/>
      </w:tcPr>
    </w:tblStylePr>
    <w:tblStylePr w:type="lastCol">
      <w:rPr>
        <w:i/>
        <w:color w:themeColor="accent2" w:themeTint="97" w:themeShade="95"/>
        <w:sz w:val="22"/>
      </w:rPr>
      <w:tblPr/>
      <w:tcPr>
        <w:tcBorders>
          <w:top w:val="none" w:color="000000" w:sz="4" w:space="0"/>
          <w:left w:val="single" w:color="ED7D31" w:themeColor="accent2" w:sz="4" w:space="0"/>
          <w:bottom w:val="none" w:color="000000" w:sz="4" w:space="0"/>
          <w:right w:val="none" w:color="000000" w:sz="4" w:space="0"/>
        </w:tcBorders>
        <w:shd w:val="clear" w:color="FFFFFF" w:fill="auto"/>
      </w:tcPr>
    </w:tblStylePr>
    <w:tblStylePr w:type="band1Vert">
      <w:tblPr/>
      <w:tcPr>
        <w:shd w:val="clear" w:color="FFFFFF" w:fill="FADECB" w:themeFill="accent2" w:themeFillTint="40"/>
      </w:tcPr>
    </w:tblStylePr>
    <w:tblStylePr w:type="band1Horz">
      <w:rPr>
        <w:color w:themeColor="accent2" w:themeTint="97" w:themeShade="95"/>
        <w:sz w:val="22"/>
      </w:rPr>
      <w:tblPr/>
      <w:tcPr>
        <w:shd w:val="clear" w:color="FFFFFF" w:fill="FADECB" w:themeFill="accent2" w:themeFillTint="40"/>
      </w:tcPr>
    </w:tblStylePr>
    <w:tblStylePr w:type="band2Horz">
      <w:rPr>
        <w:color w:themeColor="accent2" w:themeTint="97" w:themeShade="95"/>
        <w:sz w:val="22"/>
      </w:rPr>
      <w:tblPr/>
    </w:tblStylePr>
  </w:style>
  <w:style w:type="table" w:customStyle="1" w:styleId="ListTable7Colorful-Accent3">
    <w:name w:val="List Table 7 Colorful - Accent 3"/>
    <w:basedOn w:val="TableauNormal"/>
    <w:uiPriority w:val="99"/>
    <w:tblPr>
      <w:tblStyleRowBandSize w:val="1"/>
      <w:tblStyleColBandSize w:val="1"/>
      <w:tblBorders>
        <w:right w:val="single" w:color="C9C9C9" w:themeColor="accent3" w:themeTint="98" w:sz="4" w:space="0"/>
      </w:tblBorders>
    </w:tblPr>
    <w:tblStylePr w:type="firstRow">
      <w:rPr>
        <w:i/>
        <w:color w:themeColor="accent3" w:themeTint="98" w:themeShade="95"/>
        <w:sz w:val="22"/>
      </w:rPr>
      <w:tblPr/>
      <w:tcPr>
        <w:tcBorders>
          <w:top w:val="none" w:color="000000" w:sz="4" w:space="0"/>
          <w:left w:val="none" w:color="000000" w:sz="4" w:space="0"/>
          <w:bottom w:val="single" w:color="A5A5A5" w:themeColor="accent3" w:sz="4" w:space="0"/>
          <w:right w:val="none" w:color="000000" w:sz="4" w:space="0"/>
        </w:tcBorders>
        <w:shd w:val="clear" w:color="FFFFFF" w:fill="FFFFFF" w:themeFill="light1"/>
      </w:tcPr>
    </w:tblStylePr>
    <w:tblStylePr w:type="lastRow">
      <w:rPr>
        <w:i/>
        <w:color w:themeColor="accent3" w:themeTint="98" w:themeShade="95"/>
        <w:sz w:val="22"/>
      </w:rPr>
      <w:tblPr/>
      <w:tcPr>
        <w:tcBorders>
          <w:top w:val="single" w:color="A5A5A5" w:themeColor="accent3"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3" w:themeTint="98" w:themeShade="95"/>
        <w:sz w:val="22"/>
      </w:rPr>
      <w:tblPr/>
      <w:tcPr>
        <w:tcBorders>
          <w:top w:val="none" w:color="000000" w:sz="4" w:space="0"/>
          <w:left w:val="none" w:color="000000" w:sz="4" w:space="0"/>
          <w:bottom w:val="none" w:color="000000" w:sz="4" w:space="0"/>
          <w:right w:val="single" w:color="A5A5A5" w:themeColor="accent3" w:sz="4" w:space="0"/>
        </w:tcBorders>
        <w:shd w:val="clear" w:color="FFFFFF" w:fill="auto"/>
      </w:tcPr>
    </w:tblStylePr>
    <w:tblStylePr w:type="lastCol">
      <w:rPr>
        <w:i/>
        <w:color w:themeColor="accent3" w:themeTint="98" w:themeShade="95"/>
        <w:sz w:val="22"/>
      </w:rPr>
      <w:tblPr/>
      <w:tcPr>
        <w:tcBorders>
          <w:top w:val="none" w:color="000000" w:sz="4" w:space="0"/>
          <w:left w:val="single" w:color="A5A5A5" w:themeColor="accent3" w:sz="4" w:space="0"/>
          <w:bottom w:val="none" w:color="000000" w:sz="4" w:space="0"/>
          <w:right w:val="none" w:color="000000" w:sz="4" w:space="0"/>
        </w:tcBorders>
        <w:shd w:val="clear" w:color="FFFFFF" w:fill="auto"/>
      </w:tcPr>
    </w:tblStylePr>
    <w:tblStylePr w:type="band1Vert">
      <w:tblPr/>
      <w:tcPr>
        <w:shd w:val="clear" w:color="FFFFFF" w:fill="E8E8E8" w:themeFill="accent3" w:themeFillTint="40"/>
      </w:tcPr>
    </w:tblStylePr>
    <w:tblStylePr w:type="band1Horz">
      <w:rPr>
        <w:color w:themeColor="accent3" w:themeTint="98" w:themeShade="95"/>
        <w:sz w:val="22"/>
      </w:rPr>
      <w:tblPr/>
      <w:tcPr>
        <w:shd w:val="clear" w:color="FFFFFF" w:fill="E8E8E8" w:themeFill="accent3" w:themeFillTint="40"/>
      </w:tcPr>
    </w:tblStylePr>
    <w:tblStylePr w:type="band2Horz">
      <w:rPr>
        <w:color w:themeColor="accent3" w:themeTint="98" w:themeShade="95"/>
        <w:sz w:val="22"/>
      </w:rPr>
      <w:tblPr/>
    </w:tblStylePr>
  </w:style>
  <w:style w:type="table" w:customStyle="1" w:styleId="ListTable7Colorful-Accent4">
    <w:name w:val="List Table 7 Colorful - Accent 4"/>
    <w:basedOn w:val="TableauNormal"/>
    <w:uiPriority w:val="99"/>
    <w:tblPr>
      <w:tblStyleRowBandSize w:val="1"/>
      <w:tblStyleColBandSize w:val="1"/>
      <w:tblBorders>
        <w:right w:val="single" w:color="FFD865" w:themeColor="accent4" w:themeTint="9a" w:sz="4" w:space="0"/>
      </w:tblBorders>
    </w:tblPr>
    <w:tblStylePr w:type="firstRow">
      <w:rPr>
        <w:i/>
        <w:color w:themeColor="accent4" w:themeTint="9a" w:themeShade="95"/>
        <w:sz w:val="22"/>
      </w:rPr>
      <w:tblPr/>
      <w:tcPr>
        <w:tcBorders>
          <w:top w:val="none" w:color="000000" w:sz="4" w:space="0"/>
          <w:left w:val="none" w:color="000000" w:sz="4" w:space="0"/>
          <w:bottom w:val="single" w:color="FFC000" w:themeColor="accent4" w:sz="4" w:space="0"/>
          <w:right w:val="none" w:color="000000" w:sz="4" w:space="0"/>
        </w:tcBorders>
        <w:shd w:val="clear" w:color="FFFFFF" w:fill="FFFFFF" w:themeFill="light1"/>
      </w:tcPr>
    </w:tblStylePr>
    <w:tblStylePr w:type="lastRow">
      <w:rPr>
        <w:i/>
        <w:color w:themeColor="accent4" w:themeTint="9a" w:themeShade="95"/>
        <w:sz w:val="22"/>
      </w:rPr>
      <w:tblPr/>
      <w:tcPr>
        <w:tcBorders>
          <w:top w:val="single" w:color="FFC000" w:themeColor="accent4"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4" w:themeTint="9a" w:themeShade="95"/>
        <w:sz w:val="22"/>
      </w:rPr>
      <w:tblPr/>
      <w:tcPr>
        <w:tcBorders>
          <w:top w:val="none" w:color="000000" w:sz="4" w:space="0"/>
          <w:left w:val="none" w:color="000000" w:sz="4" w:space="0"/>
          <w:bottom w:val="none" w:color="000000" w:sz="4" w:space="0"/>
          <w:right w:val="single" w:color="FFC000" w:themeColor="accent4" w:sz="4" w:space="0"/>
        </w:tcBorders>
        <w:shd w:val="clear" w:color="FFFFFF" w:fill="auto"/>
      </w:tcPr>
    </w:tblStylePr>
    <w:tblStylePr w:type="lastCol">
      <w:rPr>
        <w:i/>
        <w:color w:themeColor="accent4" w:themeTint="9a" w:themeShade="95"/>
        <w:sz w:val="22"/>
      </w:rPr>
      <w:tblPr/>
      <w:tcPr>
        <w:tcBorders>
          <w:top w:val="none" w:color="000000" w:sz="4" w:space="0"/>
          <w:left w:val="single" w:color="FFC000" w:themeColor="accent4" w:sz="4" w:space="0"/>
          <w:bottom w:val="none" w:color="000000" w:sz="4" w:space="0"/>
          <w:right w:val="none" w:color="000000" w:sz="4" w:space="0"/>
        </w:tcBorders>
        <w:shd w:val="clear" w:color="FFFFFF" w:fill="auto"/>
      </w:tcPr>
    </w:tblStylePr>
    <w:tblStylePr w:type="band1Vert">
      <w:tblPr/>
      <w:tcPr>
        <w:shd w:val="clear" w:color="FFFFFF" w:fill="FFEFBF" w:themeFill="accent4" w:themeFillTint="40"/>
      </w:tcPr>
    </w:tblStylePr>
    <w:tblStylePr w:type="band1Horz">
      <w:rPr>
        <w:color w:themeColor="accent4" w:themeTint="9a" w:themeShade="95"/>
        <w:sz w:val="22"/>
      </w:rPr>
      <w:tblPr/>
      <w:tcPr>
        <w:shd w:val="clear" w:color="FFFFFF" w:fill="FFEFBF" w:themeFill="accent4" w:themeFillTint="40"/>
      </w:tcPr>
    </w:tblStylePr>
    <w:tblStylePr w:type="band2Horz">
      <w:rPr>
        <w:color w:themeColor="accent4" w:themeTint="9a" w:themeShade="95"/>
        <w:sz w:val="22"/>
      </w:rPr>
      <w:tblPr/>
    </w:tblStylePr>
  </w:style>
  <w:style w:type="table" w:customStyle="1" w:styleId="ListTable7Colorful-Accent5">
    <w:name w:val="List Table 7 Colorful - Accent 5"/>
    <w:basedOn w:val="TableauNormal"/>
    <w:uiPriority w:val="99"/>
    <w:tblPr>
      <w:tblStyleRowBandSize w:val="1"/>
      <w:tblStyleColBandSize w:val="1"/>
      <w:tblBorders>
        <w:right w:val="single" w:color="9BC2E5" w:themeColor="accent5" w:themeTint="9a" w:sz="4" w:space="0"/>
      </w:tblBorders>
    </w:tblPr>
    <w:tblStylePr w:type="firstRow">
      <w:rPr>
        <w:i/>
        <w:color w:themeColor="accent5" w:themeTint="9a" w:themeShade="95"/>
        <w:sz w:val="22"/>
      </w:rPr>
      <w:tblPr/>
      <w:tcPr>
        <w:tcBorders>
          <w:top w:val="none" w:color="000000" w:sz="4" w:space="0"/>
          <w:left w:val="none" w:color="000000" w:sz="4" w:space="0"/>
          <w:bottom w:val="single" w:color="5B9BD5" w:themeColor="accent5" w:sz="4" w:space="0"/>
          <w:right w:val="none" w:color="000000" w:sz="4" w:space="0"/>
        </w:tcBorders>
        <w:shd w:val="clear" w:color="FFFFFF" w:fill="FFFFFF" w:themeFill="light1"/>
      </w:tcPr>
    </w:tblStylePr>
    <w:tblStylePr w:type="lastRow">
      <w:rPr>
        <w:i/>
        <w:color w:themeColor="accent5" w:themeTint="9a" w:themeShade="95"/>
        <w:sz w:val="22"/>
      </w:rPr>
      <w:tblPr/>
      <w:tcPr>
        <w:tcBorders>
          <w:top w:val="single" w:color="5B9BD5" w:themeColor="accent5"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5" w:themeTint="9a" w:themeShade="95"/>
        <w:sz w:val="22"/>
      </w:rPr>
      <w:tblPr/>
      <w:tcPr>
        <w:tcBorders>
          <w:top w:val="none" w:color="000000" w:sz="4" w:space="0"/>
          <w:left w:val="none" w:color="000000" w:sz="4" w:space="0"/>
          <w:bottom w:val="none" w:color="000000" w:sz="4" w:space="0"/>
          <w:right w:val="single" w:color="5B9BD5" w:themeColor="accent5" w:sz="4" w:space="0"/>
        </w:tcBorders>
        <w:shd w:val="clear" w:color="FFFFFF" w:fill="auto"/>
      </w:tcPr>
    </w:tblStylePr>
    <w:tblStylePr w:type="lastCol">
      <w:rPr>
        <w:i/>
        <w:color w:themeColor="accent5" w:themeTint="9a" w:themeShade="95"/>
        <w:sz w:val="22"/>
      </w:rPr>
      <w:tblPr/>
      <w:tcPr>
        <w:tcBorders>
          <w:top w:val="none" w:color="000000" w:sz="4" w:space="0"/>
          <w:left w:val="single" w:color="5B9BD5" w:themeColor="accent5" w:sz="4" w:space="0"/>
          <w:bottom w:val="none" w:color="000000" w:sz="4" w:space="0"/>
          <w:right w:val="none" w:color="000000" w:sz="4" w:space="0"/>
        </w:tcBorders>
        <w:shd w:val="clear" w:color="FFFFFF" w:fill="auto"/>
      </w:tcPr>
    </w:tblStylePr>
    <w:tblStylePr w:type="band1Vert">
      <w:tblPr/>
      <w:tcPr>
        <w:shd w:val="clear" w:color="FFFFFF" w:fill="D5E5F4" w:themeFill="accent5" w:themeFillTint="40"/>
      </w:tcPr>
    </w:tblStylePr>
    <w:tblStylePr w:type="band1Horz">
      <w:rPr>
        <w:color w:themeColor="accent5" w:themeTint="9a" w:themeShade="95"/>
        <w:sz w:val="22"/>
      </w:rPr>
      <w:tblPr/>
      <w:tcPr>
        <w:shd w:val="clear" w:color="FFFFFF" w:fill="D5E5F4" w:themeFill="accent5" w:themeFillTint="40"/>
      </w:tcPr>
    </w:tblStylePr>
    <w:tblStylePr w:type="band2Horz">
      <w:rPr>
        <w:color w:themeColor="accent5" w:themeTint="9a" w:themeShade="95"/>
        <w:sz w:val="22"/>
      </w:rPr>
      <w:tblPr/>
    </w:tblStylePr>
  </w:style>
  <w:style w:type="table" w:customStyle="1" w:styleId="ListTable7Colorful-Accent6">
    <w:name w:val="List Table 7 Colorful - Accent 6"/>
    <w:basedOn w:val="TableauNormal"/>
    <w:uiPriority w:val="99"/>
    <w:tblPr>
      <w:tblStyleRowBandSize w:val="1"/>
      <w:tblStyleColBandSize w:val="1"/>
      <w:tblBorders>
        <w:right w:val="single" w:color="A9D08E" w:themeColor="accent6" w:themeTint="98" w:sz="4" w:space="0"/>
      </w:tblBorders>
    </w:tblPr>
    <w:tblStylePr w:type="firstRow">
      <w:rPr>
        <w:i/>
        <w:color w:themeColor="accent6" w:themeTint="98" w:themeShade="95"/>
        <w:sz w:val="22"/>
      </w:rPr>
      <w:tblPr/>
      <w:tcPr>
        <w:tcBorders>
          <w:top w:val="none" w:color="000000" w:sz="4" w:space="0"/>
          <w:left w:val="none" w:color="000000" w:sz="4" w:space="0"/>
          <w:bottom w:val="single" w:color="70AD47" w:themeColor="accent6" w:sz="4" w:space="0"/>
          <w:right w:val="none" w:color="000000" w:sz="4" w:space="0"/>
        </w:tcBorders>
        <w:shd w:val="clear" w:color="FFFFFF" w:fill="FFFFFF" w:themeFill="light1"/>
      </w:tcPr>
    </w:tblStylePr>
    <w:tblStylePr w:type="lastRow">
      <w:rPr>
        <w:i/>
        <w:color w:themeColor="accent6" w:themeTint="98" w:themeShade="95"/>
        <w:sz w:val="22"/>
      </w:rPr>
      <w:tblPr/>
      <w:tcPr>
        <w:tcBorders>
          <w:top w:val="single" w:color="70AD47" w:themeColor="accent6"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6" w:themeTint="98" w:themeShade="95"/>
        <w:sz w:val="22"/>
      </w:rPr>
      <w:tblPr/>
      <w:tcPr>
        <w:tcBorders>
          <w:top w:val="none" w:color="000000" w:sz="4" w:space="0"/>
          <w:left w:val="none" w:color="000000" w:sz="4" w:space="0"/>
          <w:bottom w:val="none" w:color="000000" w:sz="4" w:space="0"/>
          <w:right w:val="single" w:color="70AD47" w:themeColor="accent6" w:sz="4" w:space="0"/>
        </w:tcBorders>
        <w:shd w:val="clear" w:color="FFFFFF" w:fill="auto"/>
      </w:tcPr>
    </w:tblStylePr>
    <w:tblStylePr w:type="lastCol">
      <w:rPr>
        <w:i/>
        <w:color w:themeColor="accent6" w:themeTint="98" w:themeShade="95"/>
        <w:sz w:val="22"/>
      </w:rPr>
      <w:tblPr/>
      <w:tcPr>
        <w:tcBorders>
          <w:top w:val="none" w:color="000000" w:sz="4" w:space="0"/>
          <w:left w:val="single" w:color="70AD47" w:themeColor="accent6" w:sz="4" w:space="0"/>
          <w:bottom w:val="none" w:color="000000" w:sz="4" w:space="0"/>
          <w:right w:val="none" w:color="000000" w:sz="4" w:space="0"/>
        </w:tcBorders>
        <w:shd w:val="clear" w:color="FFFFFF" w:fill="auto"/>
      </w:tcPr>
    </w:tblStylePr>
    <w:tblStylePr w:type="band1Vert">
      <w:tblPr/>
      <w:tcPr>
        <w:shd w:val="clear" w:color="FFFFFF" w:fill="DAEBCF" w:themeFill="accent6" w:themeFillTint="40"/>
      </w:tcPr>
    </w:tblStylePr>
    <w:tblStylePr w:type="band1Horz">
      <w:rPr>
        <w:color w:themeColor="accent6" w:themeTint="98" w:themeShade="95"/>
        <w:sz w:val="22"/>
      </w:rPr>
      <w:tblPr/>
      <w:tcPr>
        <w:shd w:val="clear" w:color="FFFFFF" w:fill="DAEBCF" w:themeFill="accent6" w:themeFillTint="40"/>
      </w:tcPr>
    </w:tblStylePr>
    <w:tblStylePr w:type="band2Horz">
      <w:rPr>
        <w:color w:themeColor="accent6" w:themeTint="98" w:themeShade="95"/>
        <w:sz w:val="22"/>
      </w:rPr>
      <w:tblPr/>
    </w:tblStylePr>
  </w:style>
  <w:style w:type="table" w:customStyle="1" w:styleId="Lined-Accent">
    <w:name w:val="Lined - Accent"/>
    <w:basedOn w:val="TableauNormal"/>
    <w:uiPriority w:val="99"/>
    <w:tblPr>
      <w:tblStyleRowBandSize w:val="1"/>
      <w:tblStyleColBandSize w:val="1"/>
    </w:tblPr>
    <w:tblStylePr w:type="firstRow">
      <w:rPr>
        <w:sz w:val="22"/>
      </w:rPr>
      <w:tblPr/>
      <w:tcPr>
        <w:shd w:val="clear" w:color="FFFFFF" w:fill="7F7F7F" w:themeFill="text1" w:themeFillTint="80"/>
      </w:tcPr>
    </w:tblStylePr>
    <w:tblStylePr w:type="lastRow">
      <w:rPr>
        <w:sz w:val="22"/>
      </w:rPr>
      <w:tblPr/>
      <w:tcPr>
        <w:shd w:val="clear" w:color="FFFFFF" w:fill="7F7F7F" w:themeFill="text1" w:themeFillTint="80"/>
      </w:tcPr>
    </w:tblStylePr>
    <w:tblStylePr w:type="firstCol">
      <w:rPr>
        <w:sz w:val="22"/>
      </w:rPr>
      <w:tblPr/>
      <w:tcPr>
        <w:shd w:val="clear" w:color="FFFFFF" w:fill="7F7F7F" w:themeFill="text1" w:themeFillTint="80"/>
      </w:tcPr>
    </w:tblStylePr>
    <w:tblStylePr w:type="lastCol">
      <w:rPr>
        <w:sz w:val="22"/>
      </w:rPr>
      <w:tblPr/>
      <w:tcPr>
        <w:shd w:val="clear" w:color="FFFFFF" w:fill="7F7F7F" w:themeFill="text1" w:themeFillTint="80"/>
      </w:tcPr>
    </w:tblStylePr>
    <w:tblStylePr w:type="band1Vert">
      <w:rPr>
        <w:sz w:val="22"/>
      </w:rPr>
      <w:tblPr/>
    </w:tblStylePr>
    <w:tblStylePr w:type="band2Vert">
      <w:rPr>
        <w:sz w:val="22"/>
      </w:rPr>
      <w:tblPr/>
      <w:tcPr>
        <w:shd w:val="clear" w:color="FFFFFF" w:fill="FFFFFF" w:themeFill="text1" w:themeFillTint="0"/>
      </w:tcPr>
    </w:tblStylePr>
    <w:tblStylePr w:type="band1Horz">
      <w:rPr>
        <w:sz w:val="22"/>
      </w:rPr>
      <w:tblPr/>
    </w:tblStylePr>
    <w:tblStylePr w:type="band2Horz">
      <w:rPr>
        <w:sz w:val="22"/>
      </w:rPr>
      <w:tblPr/>
      <w:tcPr>
        <w:shd w:val="clear" w:color="FFFFFF" w:fill="FFFFFF" w:themeFill="text1" w:themeFillTint="0"/>
      </w:tcPr>
    </w:tblStylePr>
  </w:style>
  <w:style w:type="table" w:customStyle="1" w:styleId="Lined-Accent1">
    <w:name w:val="Lined - Accent 1"/>
    <w:basedOn w:val="TableauNormal"/>
    <w:uiPriority w:val="99"/>
    <w:tblPr>
      <w:tblStyleRowBandSize w:val="1"/>
      <w:tblStyleColBandSize w:val="1"/>
    </w:tblPr>
    <w:tblStylePr w:type="firstRow">
      <w:rPr>
        <w:sz w:val="22"/>
      </w:rPr>
      <w:tblPr/>
      <w:tcPr>
        <w:shd w:val="clear" w:color="FFFFFF" w:fill="537DC8" w:themeFill="accent1" w:themeFillTint="ea"/>
      </w:tcPr>
    </w:tblStylePr>
    <w:tblStylePr w:type="lastRow">
      <w:rPr>
        <w:sz w:val="22"/>
      </w:rPr>
      <w:tblPr/>
      <w:tcPr>
        <w:shd w:val="clear" w:color="FFFFFF" w:fill="537DC8" w:themeFill="accent1" w:themeFillTint="ea"/>
      </w:tcPr>
    </w:tblStylePr>
    <w:tblStylePr w:type="firstCol">
      <w:rPr>
        <w:sz w:val="22"/>
      </w:rPr>
      <w:tblPr/>
      <w:tcPr>
        <w:shd w:val="clear" w:color="FFFFFF" w:fill="537DC8" w:themeFill="accent1" w:themeFillTint="ea"/>
      </w:tcPr>
    </w:tblStylePr>
    <w:tblStylePr w:type="lastCol">
      <w:rPr>
        <w:sz w:val="22"/>
      </w:rPr>
      <w:tblPr/>
      <w:tcPr>
        <w:shd w:val="clear" w:color="FFFFFF" w:fill="537DC8" w:themeFill="accent1" w:themeFillTint="ea"/>
      </w:tcPr>
    </w:tblStylePr>
    <w:tblStylePr w:type="band1Vert">
      <w:rPr>
        <w:sz w:val="22"/>
      </w:rPr>
      <w:tblPr/>
    </w:tblStylePr>
    <w:tblStylePr w:type="band2Vert">
      <w:rPr>
        <w:sz w:val="22"/>
      </w:rPr>
      <w:tblPr/>
      <w:tcPr>
        <w:shd w:val="clear" w:color="FFFFFF" w:fill="C4D2EC" w:themeFill="accent1" w:themeFillTint="50"/>
      </w:tcPr>
    </w:tblStylePr>
    <w:tblStylePr w:type="band1Horz">
      <w:rPr>
        <w:sz w:val="22"/>
      </w:rPr>
      <w:tblPr/>
    </w:tblStylePr>
    <w:tblStylePr w:type="band2Horz">
      <w:rPr>
        <w:sz w:val="22"/>
      </w:rPr>
      <w:tblPr/>
      <w:tcPr>
        <w:shd w:val="clear" w:color="FFFFFF" w:fill="C4D2EC" w:themeFill="accent1" w:themeFillTint="50"/>
      </w:tcPr>
    </w:tblStylePr>
  </w:style>
  <w:style w:type="table" w:customStyle="1" w:styleId="Lined-Accent2">
    <w:name w:val="Lined - Accent 2"/>
    <w:basedOn w:val="TableauNormal"/>
    <w:uiPriority w:val="99"/>
    <w:tblPr>
      <w:tblStyleRowBandSize w:val="1"/>
      <w:tblStyleColBandSize w:val="1"/>
    </w:tblPr>
    <w:tblStylePr w:type="firstRow">
      <w:rPr>
        <w:sz w:val="22"/>
      </w:rPr>
      <w:tblPr/>
      <w:tcPr>
        <w:shd w:val="clear" w:color="FFFFFF" w:fill="F4B184" w:themeFill="accent2" w:themeFillTint="97"/>
      </w:tcPr>
    </w:tblStylePr>
    <w:tblStylePr w:type="lastRow">
      <w:rPr>
        <w:sz w:val="22"/>
      </w:rPr>
      <w:tblPr/>
      <w:tcPr>
        <w:shd w:val="clear" w:color="FFFFFF" w:fill="F4B184" w:themeFill="accent2" w:themeFillTint="97"/>
      </w:tcPr>
    </w:tblStylePr>
    <w:tblStylePr w:type="firstCol">
      <w:rPr>
        <w:sz w:val="22"/>
      </w:rPr>
      <w:tblPr/>
      <w:tcPr>
        <w:shd w:val="clear" w:color="FFFFFF" w:fill="F4B184" w:themeFill="accent2" w:themeFillTint="97"/>
      </w:tcPr>
    </w:tblStylePr>
    <w:tblStylePr w:type="lastCol">
      <w:rPr>
        <w:sz w:val="22"/>
      </w:rPr>
      <w:tblPr/>
      <w:tcPr>
        <w:shd w:val="clear" w:color="FFFFFF" w:fill="F4B184" w:themeFill="accent2" w:themeFillTint="97"/>
      </w:tcPr>
    </w:tblStylePr>
    <w:tblStylePr w:type="band1Vert">
      <w:rPr>
        <w:sz w:val="22"/>
      </w:rPr>
      <w:tblPr/>
    </w:tblStylePr>
    <w:tblStylePr w:type="band2Vert">
      <w:rPr>
        <w:sz w:val="22"/>
      </w:rPr>
      <w:tblPr/>
      <w:tcPr>
        <w:shd w:val="clear" w:color="FFFFFF" w:fill="FBE5D6" w:themeFill="accent2" w:themeFillTint="32"/>
      </w:tcPr>
    </w:tblStylePr>
    <w:tblStylePr w:type="band1Horz">
      <w:rPr>
        <w:sz w:val="22"/>
      </w:rPr>
      <w:tblPr/>
    </w:tblStylePr>
    <w:tblStylePr w:type="band2Horz">
      <w:rPr>
        <w:sz w:val="22"/>
      </w:rPr>
      <w:tblPr/>
      <w:tcPr>
        <w:shd w:val="clear" w:color="FFFFFF" w:fill="FBE5D6" w:themeFill="accent2" w:themeFillTint="32"/>
      </w:tcPr>
    </w:tblStylePr>
  </w:style>
  <w:style w:type="table" w:customStyle="1" w:styleId="Lined-Accent3">
    <w:name w:val="Lined - Accent 3"/>
    <w:basedOn w:val="TableauNormal"/>
    <w:uiPriority w:val="99"/>
    <w:tblPr>
      <w:tblStyleRowBandSize w:val="1"/>
      <w:tblStyleColBandSize w:val="1"/>
    </w:tblPr>
    <w:tblStylePr w:type="firstRow">
      <w:rPr>
        <w:sz w:val="22"/>
      </w:rPr>
      <w:tblPr/>
      <w:tcPr>
        <w:shd w:val="clear" w:color="FFFFFF" w:fill="A5A5A5" w:themeFill="accent3" w:themeFillTint="fe"/>
      </w:tcPr>
    </w:tblStylePr>
    <w:tblStylePr w:type="lastRow">
      <w:rPr>
        <w:sz w:val="22"/>
      </w:rPr>
      <w:tblPr/>
      <w:tcPr>
        <w:shd w:val="clear" w:color="FFFFFF" w:fill="A5A5A5" w:themeFill="accent3" w:themeFillTint="fe"/>
      </w:tcPr>
    </w:tblStylePr>
    <w:tblStylePr w:type="firstCol">
      <w:rPr>
        <w:sz w:val="22"/>
      </w:rPr>
      <w:tblPr/>
      <w:tcPr>
        <w:shd w:val="clear" w:color="FFFFFF" w:fill="A5A5A5" w:themeFill="accent3" w:themeFillTint="fe"/>
      </w:tcPr>
    </w:tblStylePr>
    <w:tblStylePr w:type="lastCol">
      <w:rPr>
        <w:sz w:val="22"/>
      </w:rPr>
      <w:tblPr/>
      <w:tcPr>
        <w:shd w:val="clear" w:color="FFFFFF" w:fill="A5A5A5" w:themeFill="accent3" w:themeFillTint="fe"/>
      </w:tcPr>
    </w:tblStylePr>
    <w:tblStylePr w:type="band1Vert">
      <w:rPr>
        <w:sz w:val="22"/>
      </w:rPr>
      <w:tblPr/>
    </w:tblStylePr>
    <w:tblStylePr w:type="band2Vert">
      <w:rPr>
        <w:sz w:val="22"/>
      </w:rPr>
      <w:tblPr/>
      <w:tcPr>
        <w:shd w:val="clear" w:color="FFFFFF" w:fill="ECECEC" w:themeFill="accent3" w:themeFillTint="34"/>
      </w:tcPr>
    </w:tblStylePr>
    <w:tblStylePr w:type="band1Horz">
      <w:rPr>
        <w:sz w:val="22"/>
      </w:rPr>
      <w:tblPr/>
    </w:tblStylePr>
    <w:tblStylePr w:type="band2Horz">
      <w:rPr>
        <w:sz w:val="22"/>
      </w:rPr>
      <w:tblPr/>
      <w:tcPr>
        <w:shd w:val="clear" w:color="FFFFFF" w:fill="ECECEC" w:themeFill="accent3" w:themeFillTint="34"/>
      </w:tcPr>
    </w:tblStylePr>
  </w:style>
  <w:style w:type="table" w:customStyle="1" w:styleId="Lined-Accent4">
    <w:name w:val="Lined - Accent 4"/>
    <w:basedOn w:val="TableauNormal"/>
    <w:uiPriority w:val="99"/>
    <w:tblPr>
      <w:tblStyleRowBandSize w:val="1"/>
      <w:tblStyleColBandSize w:val="1"/>
    </w:tblPr>
    <w:tblStylePr w:type="firstRow">
      <w:rPr>
        <w:sz w:val="22"/>
      </w:rPr>
      <w:tblPr/>
      <w:tcPr>
        <w:shd w:val="clear" w:color="FFFFFF" w:fill="FFD865" w:themeFill="accent4" w:themeFillTint="9a"/>
      </w:tcPr>
    </w:tblStylePr>
    <w:tblStylePr w:type="lastRow">
      <w:rPr>
        <w:sz w:val="22"/>
      </w:rPr>
      <w:tblPr/>
      <w:tcPr>
        <w:shd w:val="clear" w:color="FFFFFF" w:fill="FFD865" w:themeFill="accent4" w:themeFillTint="9a"/>
      </w:tcPr>
    </w:tblStylePr>
    <w:tblStylePr w:type="firstCol">
      <w:rPr>
        <w:sz w:val="22"/>
      </w:rPr>
      <w:tblPr/>
      <w:tcPr>
        <w:shd w:val="clear" w:color="FFFFFF" w:fill="FFD865" w:themeFill="accent4" w:themeFillTint="9a"/>
      </w:tcPr>
    </w:tblStylePr>
    <w:tblStylePr w:type="lastCol">
      <w:rPr>
        <w:sz w:val="22"/>
      </w:rPr>
      <w:tblPr/>
      <w:tcPr>
        <w:shd w:val="clear" w:color="FFFFFF" w:fill="FFD865" w:themeFill="accent4" w:themeFillTint="9a"/>
      </w:tcPr>
    </w:tblStylePr>
    <w:tblStylePr w:type="band1Vert">
      <w:rPr>
        <w:sz w:val="22"/>
      </w:rPr>
      <w:tblPr/>
    </w:tblStylePr>
    <w:tblStylePr w:type="band2Vert">
      <w:rPr>
        <w:sz w:val="22"/>
      </w:rPr>
      <w:tblPr/>
      <w:tcPr>
        <w:shd w:val="clear" w:color="FFFFFF" w:fill="FFF2CB" w:themeFill="accent4" w:themeFillTint="34"/>
      </w:tcPr>
    </w:tblStylePr>
    <w:tblStylePr w:type="band1Horz">
      <w:rPr>
        <w:sz w:val="22"/>
      </w:rPr>
      <w:tblPr/>
    </w:tblStylePr>
    <w:tblStylePr w:type="band2Horz">
      <w:rPr>
        <w:sz w:val="22"/>
      </w:rPr>
      <w:tblPr/>
      <w:tcPr>
        <w:shd w:val="clear" w:color="FFFFFF" w:fill="FFF2CB" w:themeFill="accent4" w:themeFillTint="34"/>
      </w:tcPr>
    </w:tblStylePr>
  </w:style>
  <w:style w:type="table" w:customStyle="1" w:styleId="Lined-Accent5">
    <w:name w:val="Lined - Accent 5"/>
    <w:basedOn w:val="TableauNormal"/>
    <w:uiPriority w:val="99"/>
    <w:tblPr>
      <w:tblStyleRowBandSize w:val="1"/>
      <w:tblStyleColBandSize w:val="1"/>
    </w:tblPr>
    <w:tblStylePr w:type="firstRow">
      <w:rPr>
        <w:sz w:val="22"/>
      </w:rPr>
      <w:tblPr/>
      <w:tcPr>
        <w:shd w:val="clear" w:color="FFFFFF" w:fill="5B9BD5" w:themeFill="accent5"/>
      </w:tcPr>
    </w:tblStylePr>
    <w:tblStylePr w:type="lastRow">
      <w:rPr>
        <w:sz w:val="22"/>
      </w:rPr>
      <w:tblPr/>
      <w:tcPr>
        <w:shd w:val="clear" w:color="FFFFFF" w:fill="5B9BD5" w:themeFill="accent5"/>
      </w:tcPr>
    </w:tblStylePr>
    <w:tblStylePr w:type="firstCol">
      <w:rPr>
        <w:sz w:val="22"/>
      </w:rPr>
      <w:tblPr/>
      <w:tcPr>
        <w:shd w:val="clear" w:color="FFFFFF" w:fill="5B9BD5" w:themeFill="accent5"/>
      </w:tcPr>
    </w:tblStylePr>
    <w:tblStylePr w:type="lastCol">
      <w:rPr>
        <w:sz w:val="22"/>
      </w:rPr>
      <w:tblPr/>
      <w:tcPr>
        <w:shd w:val="clear" w:color="FFFFFF" w:fill="5B9BD5" w:themeFill="accent5"/>
      </w:tcPr>
    </w:tblStylePr>
    <w:tblStylePr w:type="band1Vert">
      <w:rPr>
        <w:sz w:val="22"/>
      </w:rPr>
      <w:tblPr/>
    </w:tblStylePr>
    <w:tblStylePr w:type="band2Vert">
      <w:rPr>
        <w:sz w:val="22"/>
      </w:rPr>
      <w:tblPr/>
      <w:tcPr>
        <w:shd w:val="clear" w:color="FFFFFF" w:fill="DDEAF6" w:themeFill="accent5" w:themeFillTint="34"/>
      </w:tcPr>
    </w:tblStylePr>
    <w:tblStylePr w:type="band1Horz">
      <w:rPr>
        <w:sz w:val="22"/>
      </w:rPr>
      <w:tblPr/>
    </w:tblStylePr>
    <w:tblStylePr w:type="band2Horz">
      <w:rPr>
        <w:sz w:val="22"/>
      </w:rPr>
      <w:tblPr/>
      <w:tcPr>
        <w:shd w:val="clear" w:color="FFFFFF" w:fill="DDEAF6" w:themeFill="accent5" w:themeFillTint="34"/>
      </w:tcPr>
    </w:tblStylePr>
  </w:style>
  <w:style w:type="table" w:customStyle="1" w:styleId="Lined-Accent6">
    <w:name w:val="Lined - Accent 6"/>
    <w:basedOn w:val="TableauNormal"/>
    <w:uiPriority w:val="99"/>
    <w:tblPr>
      <w:tblStyleRowBandSize w:val="1"/>
      <w:tblStyleColBandSize w:val="1"/>
    </w:tblPr>
    <w:tblStylePr w:type="firstRow">
      <w:rPr>
        <w:sz w:val="22"/>
      </w:rPr>
      <w:tblPr/>
      <w:tcPr>
        <w:shd w:val="clear" w:color="FFFFFF" w:fill="70AD47" w:themeFill="accent6"/>
      </w:tcPr>
    </w:tblStylePr>
    <w:tblStylePr w:type="lastRow">
      <w:rPr>
        <w:sz w:val="22"/>
      </w:rPr>
      <w:tblPr/>
      <w:tcPr>
        <w:shd w:val="clear" w:color="FFFFFF" w:fill="70AD47" w:themeFill="accent6"/>
      </w:tcPr>
    </w:tblStylePr>
    <w:tblStylePr w:type="firstCol">
      <w:rPr>
        <w:sz w:val="22"/>
      </w:rPr>
      <w:tblPr/>
      <w:tcPr>
        <w:shd w:val="clear" w:color="FFFFFF" w:fill="70AD47" w:themeFill="accent6"/>
      </w:tcPr>
    </w:tblStylePr>
    <w:tblStylePr w:type="lastCol">
      <w:rPr>
        <w:sz w:val="22"/>
      </w:rPr>
      <w:tblPr/>
      <w:tcPr>
        <w:shd w:val="clear" w:color="FFFFFF" w:fill="70AD47" w:themeFill="accent6"/>
      </w:tcPr>
    </w:tblStylePr>
    <w:tblStylePr w:type="band1Vert">
      <w:rPr>
        <w:sz w:val="22"/>
      </w:rPr>
      <w:tblPr/>
    </w:tblStylePr>
    <w:tblStylePr w:type="band2Vert">
      <w:rPr>
        <w:sz w:val="22"/>
      </w:rPr>
      <w:tblPr/>
      <w:tcPr>
        <w:shd w:val="clear" w:color="FFFFFF" w:fill="E1EFD8" w:themeFill="accent6" w:themeFillTint="34"/>
      </w:tcPr>
    </w:tblStylePr>
    <w:tblStylePr w:type="band1Horz">
      <w:rPr>
        <w:sz w:val="22"/>
      </w:rPr>
      <w:tblPr/>
    </w:tblStylePr>
    <w:tblStylePr w:type="band2Horz">
      <w:rPr>
        <w:sz w:val="22"/>
      </w:rPr>
      <w:tblPr/>
      <w:tcPr>
        <w:shd w:val="clear" w:color="FFFFFF" w:fill="E1EFD8" w:themeFill="accent6" w:themeFillTint="34"/>
      </w:tcPr>
    </w:tblStylePr>
  </w:style>
  <w:style w:type="table" w:customStyle="1" w:styleId="BorderedLined-Accent">
    <w:name w:val="Bordered &amp; Lined - Accent"/>
    <w:basedOn w:val="TableauNormal"/>
    <w:uiPriority w:val="99"/>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firstRow">
      <w:rPr>
        <w:sz w:val="22"/>
      </w:rPr>
      <w:tblPr/>
      <w:tcPr>
        <w:shd w:val="clear" w:color="FFFFFF" w:fill="7F7F7F" w:themeFill="text1" w:themeFillTint="80"/>
      </w:tcPr>
    </w:tblStylePr>
    <w:tblStylePr w:type="lastRow">
      <w:rPr>
        <w:sz w:val="22"/>
      </w:rPr>
      <w:tblPr/>
      <w:tcPr>
        <w:shd w:val="clear" w:color="FFFFFF" w:fill="7F7F7F" w:themeFill="text1" w:themeFillTint="80"/>
      </w:tcPr>
    </w:tblStylePr>
    <w:tblStylePr w:type="firstCol">
      <w:rPr>
        <w:sz w:val="22"/>
      </w:rPr>
      <w:tblPr/>
      <w:tcPr>
        <w:shd w:val="clear" w:color="FFFFFF" w:fill="7F7F7F" w:themeFill="text1" w:themeFillTint="80"/>
      </w:tcPr>
    </w:tblStylePr>
    <w:tblStylePr w:type="lastCol">
      <w:rPr>
        <w:sz w:val="22"/>
      </w:rPr>
      <w:tblPr/>
      <w:tcPr>
        <w:shd w:val="clear" w:color="FFFFFF" w:fill="7F7F7F" w:themeFill="text1" w:themeFillTint="80"/>
      </w:tcPr>
    </w:tblStylePr>
    <w:tblStylePr w:type="band1Vert">
      <w:rPr>
        <w:sz w:val="22"/>
      </w:rPr>
      <w:tblPr/>
    </w:tblStylePr>
    <w:tblStylePr w:type="band2Vert">
      <w:rPr>
        <w:sz w:val="22"/>
      </w:rPr>
      <w:tblPr/>
      <w:tcPr>
        <w:shd w:val="clear" w:color="FFFFFF" w:fill="FFFFFF" w:themeFill="text1" w:themeFillTint="0"/>
      </w:tcPr>
    </w:tblStylePr>
    <w:tblStylePr w:type="band1Horz">
      <w:rPr>
        <w:sz w:val="22"/>
      </w:rPr>
      <w:tblPr/>
    </w:tblStylePr>
    <w:tblStylePr w:type="band2Horz">
      <w:rPr>
        <w:sz w:val="22"/>
      </w:rPr>
      <w:tblPr/>
      <w:tcPr>
        <w:shd w:val="clear" w:color="FFFFFF" w:fill="FFFFFF" w:themeFill="text1" w:themeFillTint="0"/>
      </w:tcPr>
    </w:tblStylePr>
  </w:style>
  <w:style w:type="table" w:customStyle="1" w:styleId="BorderedLined-Accent1">
    <w:name w:val="Bordered &amp; Lined - Accent 1"/>
    <w:basedOn w:val="TableauNormal"/>
    <w:uiPriority w:val="99"/>
    <w:tblPr>
      <w:tblStyleRowBandSize w:val="1"/>
      <w:tblStyleColBandSize w:val="1"/>
      <w:tblBorders>
        <w:top w:val="single" w:color="4472C4" w:themeColor="accent1" w:sz="4" w:space="0"/>
        <w:left w:val="single" w:color="4472C4" w:themeColor="accent1" w:sz="4" w:space="0"/>
        <w:bottom w:val="single" w:color="4472C4" w:themeColor="accent1" w:sz="4" w:space="0"/>
        <w:right w:val="single" w:color="4472C4" w:themeColor="accent1" w:sz="4" w:space="0"/>
        <w:insideH w:val="single" w:color="4472C4" w:themeColor="accent1" w:sz="4" w:space="0"/>
        <w:insideV w:val="single" w:color="4472C4" w:themeColor="accent1" w:sz="4" w:space="0"/>
      </w:tblBorders>
    </w:tblPr>
    <w:tblStylePr w:type="firstRow">
      <w:rPr>
        <w:sz w:val="22"/>
      </w:rPr>
      <w:tblPr/>
      <w:tcPr>
        <w:shd w:val="clear" w:color="FFFFFF" w:fill="537DC8" w:themeFill="accent1" w:themeFillTint="ea"/>
      </w:tcPr>
    </w:tblStylePr>
    <w:tblStylePr w:type="lastRow">
      <w:rPr>
        <w:sz w:val="22"/>
      </w:rPr>
      <w:tblPr/>
      <w:tcPr>
        <w:shd w:val="clear" w:color="FFFFFF" w:fill="537DC8" w:themeFill="accent1" w:themeFillTint="ea"/>
      </w:tcPr>
    </w:tblStylePr>
    <w:tblStylePr w:type="firstCol">
      <w:rPr>
        <w:sz w:val="22"/>
      </w:rPr>
      <w:tblPr/>
      <w:tcPr>
        <w:shd w:val="clear" w:color="FFFFFF" w:fill="537DC8" w:themeFill="accent1" w:themeFillTint="ea"/>
      </w:tcPr>
    </w:tblStylePr>
    <w:tblStylePr w:type="lastCol">
      <w:rPr>
        <w:sz w:val="22"/>
      </w:rPr>
      <w:tblPr/>
      <w:tcPr>
        <w:shd w:val="clear" w:color="FFFFFF" w:fill="537DC8" w:themeFill="accent1" w:themeFillTint="ea"/>
      </w:tcPr>
    </w:tblStylePr>
    <w:tblStylePr w:type="band1Vert">
      <w:rPr>
        <w:sz w:val="22"/>
      </w:rPr>
      <w:tblPr/>
    </w:tblStylePr>
    <w:tblStylePr w:type="band2Vert">
      <w:rPr>
        <w:sz w:val="22"/>
      </w:rPr>
      <w:tblPr/>
      <w:tcPr>
        <w:shd w:val="clear" w:color="FFFFFF" w:fill="C4D2EC" w:themeFill="accent1" w:themeFillTint="50"/>
      </w:tcPr>
    </w:tblStylePr>
    <w:tblStylePr w:type="band1Horz">
      <w:rPr>
        <w:sz w:val="22"/>
      </w:rPr>
      <w:tblPr/>
    </w:tblStylePr>
    <w:tblStylePr w:type="band2Horz">
      <w:rPr>
        <w:sz w:val="22"/>
      </w:rPr>
      <w:tblPr/>
      <w:tcPr>
        <w:shd w:val="clear" w:color="FFFFFF" w:fill="C4D2EC" w:themeFill="accent1" w:themeFillTint="50"/>
      </w:tcPr>
    </w:tblStylePr>
  </w:style>
  <w:style w:type="table" w:customStyle="1" w:styleId="BorderedLined-Accent2">
    <w:name w:val="Bordered &amp; Lined - Accent 2"/>
    <w:basedOn w:val="TableauNormal"/>
    <w:uiPriority w:val="99"/>
    <w:tblPr>
      <w:tblStyleRowBandSize w:val="1"/>
      <w:tblStyleColBandSize w:val="1"/>
      <w:tblBorders>
        <w:top w:val="single" w:color="ED7D31" w:themeColor="accent2" w:sz="4" w:space="0"/>
        <w:left w:val="single" w:color="ED7D31" w:themeColor="accent2" w:sz="4" w:space="0"/>
        <w:bottom w:val="single" w:color="ED7D31" w:themeColor="accent2" w:sz="4" w:space="0"/>
        <w:right w:val="single" w:color="ED7D31" w:themeColor="accent2" w:sz="4" w:space="0"/>
        <w:insideH w:val="single" w:color="ED7D31" w:themeColor="accent2" w:sz="4" w:space="0"/>
        <w:insideV w:val="single" w:color="ED7D31" w:themeColor="accent2" w:sz="4" w:space="0"/>
      </w:tblBorders>
    </w:tblPr>
    <w:tblStylePr w:type="firstRow">
      <w:rPr>
        <w:sz w:val="22"/>
      </w:rPr>
      <w:tblPr/>
      <w:tcPr>
        <w:shd w:val="clear" w:color="FFFFFF" w:fill="F4B184" w:themeFill="accent2" w:themeFillTint="97"/>
      </w:tcPr>
    </w:tblStylePr>
    <w:tblStylePr w:type="lastRow">
      <w:rPr>
        <w:sz w:val="22"/>
      </w:rPr>
      <w:tblPr/>
      <w:tcPr>
        <w:shd w:val="clear" w:color="FFFFFF" w:fill="F4B184" w:themeFill="accent2" w:themeFillTint="97"/>
      </w:tcPr>
    </w:tblStylePr>
    <w:tblStylePr w:type="firstCol">
      <w:rPr>
        <w:sz w:val="22"/>
      </w:rPr>
      <w:tblPr/>
      <w:tcPr>
        <w:shd w:val="clear" w:color="FFFFFF" w:fill="F4B184" w:themeFill="accent2" w:themeFillTint="97"/>
      </w:tcPr>
    </w:tblStylePr>
    <w:tblStylePr w:type="lastCol">
      <w:rPr>
        <w:sz w:val="22"/>
      </w:rPr>
      <w:tblPr/>
      <w:tcPr>
        <w:shd w:val="clear" w:color="FFFFFF" w:fill="F4B184" w:themeFill="accent2" w:themeFillTint="97"/>
      </w:tcPr>
    </w:tblStylePr>
    <w:tblStylePr w:type="band1Vert">
      <w:rPr>
        <w:sz w:val="22"/>
      </w:rPr>
      <w:tblPr/>
    </w:tblStylePr>
    <w:tblStylePr w:type="band2Vert">
      <w:rPr>
        <w:sz w:val="22"/>
      </w:rPr>
      <w:tblPr/>
      <w:tcPr>
        <w:shd w:val="clear" w:color="FFFFFF" w:fill="FBE5D6" w:themeFill="accent2" w:themeFillTint="32"/>
      </w:tcPr>
    </w:tblStylePr>
    <w:tblStylePr w:type="band1Horz">
      <w:rPr>
        <w:sz w:val="22"/>
      </w:rPr>
      <w:tblPr/>
    </w:tblStylePr>
    <w:tblStylePr w:type="band2Horz">
      <w:rPr>
        <w:sz w:val="22"/>
      </w:rPr>
      <w:tblPr/>
      <w:tcPr>
        <w:shd w:val="clear" w:color="FFFFFF" w:fill="FBE5D6" w:themeFill="accent2" w:themeFillTint="32"/>
      </w:tcPr>
    </w:tblStylePr>
  </w:style>
  <w:style w:type="table" w:customStyle="1" w:styleId="BorderedLined-Accent3">
    <w:name w:val="Bordered &amp; Lined - Accent 3"/>
    <w:basedOn w:val="TableauNormal"/>
    <w:uiPriority w:val="99"/>
    <w:tblPr>
      <w:tblStyleRowBandSize w:val="1"/>
      <w:tblStyleColBandSize w:val="1"/>
      <w:tblBorders>
        <w:top w:val="single" w:color="A5A5A5" w:themeColor="accent3" w:sz="4" w:space="0"/>
        <w:left w:val="single" w:color="A5A5A5" w:themeColor="accent3" w:sz="4" w:space="0"/>
        <w:bottom w:val="single" w:color="A5A5A5" w:themeColor="accent3" w:sz="4" w:space="0"/>
        <w:right w:val="single" w:color="A5A5A5" w:themeColor="accent3" w:sz="4" w:space="0"/>
        <w:insideH w:val="single" w:color="A5A5A5" w:themeColor="accent3" w:sz="4" w:space="0"/>
        <w:insideV w:val="single" w:color="A5A5A5" w:themeColor="accent3" w:sz="4" w:space="0"/>
      </w:tblBorders>
    </w:tblPr>
    <w:tblStylePr w:type="firstRow">
      <w:rPr>
        <w:sz w:val="22"/>
      </w:rPr>
      <w:tblPr/>
      <w:tcPr>
        <w:shd w:val="clear" w:color="FFFFFF" w:fill="A5A5A5" w:themeFill="accent3" w:themeFillTint="fe"/>
      </w:tcPr>
    </w:tblStylePr>
    <w:tblStylePr w:type="lastRow">
      <w:rPr>
        <w:sz w:val="22"/>
      </w:rPr>
      <w:tblPr/>
      <w:tcPr>
        <w:shd w:val="clear" w:color="FFFFFF" w:fill="A5A5A5" w:themeFill="accent3" w:themeFillTint="fe"/>
      </w:tcPr>
    </w:tblStylePr>
    <w:tblStylePr w:type="firstCol">
      <w:rPr>
        <w:sz w:val="22"/>
      </w:rPr>
      <w:tblPr/>
      <w:tcPr>
        <w:shd w:val="clear" w:color="FFFFFF" w:fill="A5A5A5" w:themeFill="accent3" w:themeFillTint="fe"/>
      </w:tcPr>
    </w:tblStylePr>
    <w:tblStylePr w:type="lastCol">
      <w:rPr>
        <w:sz w:val="22"/>
      </w:rPr>
      <w:tblPr/>
      <w:tcPr>
        <w:shd w:val="clear" w:color="FFFFFF" w:fill="A5A5A5" w:themeFill="accent3" w:themeFillTint="fe"/>
      </w:tcPr>
    </w:tblStylePr>
    <w:tblStylePr w:type="band1Vert">
      <w:rPr>
        <w:sz w:val="22"/>
      </w:rPr>
      <w:tblPr/>
    </w:tblStylePr>
    <w:tblStylePr w:type="band2Vert">
      <w:rPr>
        <w:sz w:val="22"/>
      </w:rPr>
      <w:tblPr/>
      <w:tcPr>
        <w:shd w:val="clear" w:color="FFFFFF" w:fill="ECECEC" w:themeFill="accent3" w:themeFillTint="34"/>
      </w:tcPr>
    </w:tblStylePr>
    <w:tblStylePr w:type="band1Horz">
      <w:rPr>
        <w:sz w:val="22"/>
      </w:rPr>
      <w:tblPr/>
    </w:tblStylePr>
    <w:tblStylePr w:type="band2Horz">
      <w:rPr>
        <w:sz w:val="22"/>
      </w:rPr>
      <w:tblPr/>
      <w:tcPr>
        <w:shd w:val="clear" w:color="FFFFFF" w:fill="ECECEC" w:themeFill="accent3" w:themeFillTint="34"/>
      </w:tcPr>
    </w:tblStylePr>
  </w:style>
  <w:style w:type="table" w:customStyle="1" w:styleId="BorderedLined-Accent4">
    <w:name w:val="Bordered &amp; Lined - Accent 4"/>
    <w:basedOn w:val="TableauNormal"/>
    <w:uiPriority w:val="99"/>
    <w:tblPr>
      <w:tblStyleRowBandSize w:val="1"/>
      <w:tblStyleColBandSize w:val="1"/>
      <w:tblBorders>
        <w:top w:val="single" w:color="FFC000" w:themeColor="accent4" w:sz="4" w:space="0"/>
        <w:left w:val="single" w:color="FFC000" w:themeColor="accent4" w:sz="4" w:space="0"/>
        <w:bottom w:val="single" w:color="FFC000" w:themeColor="accent4" w:sz="4" w:space="0"/>
        <w:right w:val="single" w:color="FFC000" w:themeColor="accent4" w:sz="4" w:space="0"/>
        <w:insideH w:val="single" w:color="FFC000" w:themeColor="accent4" w:sz="4" w:space="0"/>
        <w:insideV w:val="single" w:color="FFC000" w:themeColor="accent4" w:sz="4" w:space="0"/>
      </w:tblBorders>
    </w:tblPr>
    <w:tblStylePr w:type="firstRow">
      <w:rPr>
        <w:sz w:val="22"/>
      </w:rPr>
      <w:tblPr/>
      <w:tcPr>
        <w:shd w:val="clear" w:color="FFFFFF" w:fill="FFD865" w:themeFill="accent4" w:themeFillTint="9a"/>
      </w:tcPr>
    </w:tblStylePr>
    <w:tblStylePr w:type="lastRow">
      <w:rPr>
        <w:sz w:val="22"/>
      </w:rPr>
      <w:tblPr/>
      <w:tcPr>
        <w:shd w:val="clear" w:color="FFFFFF" w:fill="FFD865" w:themeFill="accent4" w:themeFillTint="9a"/>
      </w:tcPr>
    </w:tblStylePr>
    <w:tblStylePr w:type="firstCol">
      <w:rPr>
        <w:sz w:val="22"/>
      </w:rPr>
      <w:tblPr/>
      <w:tcPr>
        <w:shd w:val="clear" w:color="FFFFFF" w:fill="FFD865" w:themeFill="accent4" w:themeFillTint="9a"/>
      </w:tcPr>
    </w:tblStylePr>
    <w:tblStylePr w:type="lastCol">
      <w:rPr>
        <w:sz w:val="22"/>
      </w:rPr>
      <w:tblPr/>
      <w:tcPr>
        <w:shd w:val="clear" w:color="FFFFFF" w:fill="FFD865" w:themeFill="accent4" w:themeFillTint="9a"/>
      </w:tcPr>
    </w:tblStylePr>
    <w:tblStylePr w:type="band1Vert">
      <w:rPr>
        <w:sz w:val="22"/>
      </w:rPr>
      <w:tblPr/>
    </w:tblStylePr>
    <w:tblStylePr w:type="band2Vert">
      <w:rPr>
        <w:sz w:val="22"/>
      </w:rPr>
      <w:tblPr/>
      <w:tcPr>
        <w:shd w:val="clear" w:color="FFFFFF" w:fill="FFF2CB" w:themeFill="accent4" w:themeFillTint="34"/>
      </w:tcPr>
    </w:tblStylePr>
    <w:tblStylePr w:type="band1Horz">
      <w:rPr>
        <w:sz w:val="22"/>
      </w:rPr>
      <w:tblPr/>
    </w:tblStylePr>
    <w:tblStylePr w:type="band2Horz">
      <w:rPr>
        <w:sz w:val="22"/>
      </w:rPr>
      <w:tblPr/>
      <w:tcPr>
        <w:shd w:val="clear" w:color="FFFFFF" w:fill="FFF2CB" w:themeFill="accent4" w:themeFillTint="34"/>
      </w:tcPr>
    </w:tblStylePr>
  </w:style>
  <w:style w:type="table" w:customStyle="1" w:styleId="BorderedLined-Accent5">
    <w:name w:val="Bordered &amp; Lined - Accent 5"/>
    <w:basedOn w:val="TableauNormal"/>
    <w:uiPriority w:val="99"/>
    <w:tblPr>
      <w:tblStyleRowBandSize w:val="1"/>
      <w:tblStyleColBandSize w:val="1"/>
      <w:tblBorders>
        <w:top w:val="single" w:color="5B9BD5" w:themeColor="accent5" w:sz="4" w:space="0"/>
        <w:left w:val="single" w:color="5B9BD5" w:themeColor="accent5" w:sz="4" w:space="0"/>
        <w:bottom w:val="single" w:color="5B9BD5" w:themeColor="accent5" w:sz="4" w:space="0"/>
        <w:right w:val="single" w:color="5B9BD5" w:themeColor="accent5" w:sz="4" w:space="0"/>
        <w:insideH w:val="single" w:color="5B9BD5" w:themeColor="accent5" w:sz="4" w:space="0"/>
        <w:insideV w:val="single" w:color="5B9BD5" w:themeColor="accent5" w:sz="4" w:space="0"/>
      </w:tblBorders>
    </w:tblPr>
    <w:tblStylePr w:type="firstRow">
      <w:rPr>
        <w:sz w:val="22"/>
      </w:rPr>
      <w:tblPr/>
      <w:tcPr>
        <w:shd w:val="clear" w:color="FFFFFF" w:fill="5B9BD5" w:themeFill="accent5"/>
      </w:tcPr>
    </w:tblStylePr>
    <w:tblStylePr w:type="lastRow">
      <w:rPr>
        <w:sz w:val="22"/>
      </w:rPr>
      <w:tblPr/>
      <w:tcPr>
        <w:shd w:val="clear" w:color="FFFFFF" w:fill="5B9BD5" w:themeFill="accent5"/>
      </w:tcPr>
    </w:tblStylePr>
    <w:tblStylePr w:type="firstCol">
      <w:rPr>
        <w:sz w:val="22"/>
      </w:rPr>
      <w:tblPr/>
      <w:tcPr>
        <w:shd w:val="clear" w:color="FFFFFF" w:fill="5B9BD5" w:themeFill="accent5"/>
      </w:tcPr>
    </w:tblStylePr>
    <w:tblStylePr w:type="lastCol">
      <w:rPr>
        <w:sz w:val="22"/>
      </w:rPr>
      <w:tblPr/>
      <w:tcPr>
        <w:shd w:val="clear" w:color="FFFFFF" w:fill="5B9BD5" w:themeFill="accent5"/>
      </w:tcPr>
    </w:tblStylePr>
    <w:tblStylePr w:type="band1Vert">
      <w:rPr>
        <w:sz w:val="22"/>
      </w:rPr>
      <w:tblPr/>
    </w:tblStylePr>
    <w:tblStylePr w:type="band2Vert">
      <w:rPr>
        <w:sz w:val="22"/>
      </w:rPr>
      <w:tblPr/>
      <w:tcPr>
        <w:shd w:val="clear" w:color="FFFFFF" w:fill="DDEAF6" w:themeFill="accent5" w:themeFillTint="34"/>
      </w:tcPr>
    </w:tblStylePr>
    <w:tblStylePr w:type="band1Horz">
      <w:rPr>
        <w:sz w:val="22"/>
      </w:rPr>
      <w:tblPr/>
    </w:tblStylePr>
    <w:tblStylePr w:type="band2Horz">
      <w:rPr>
        <w:sz w:val="22"/>
      </w:rPr>
      <w:tblPr/>
      <w:tcPr>
        <w:shd w:val="clear" w:color="FFFFFF" w:fill="DDEAF6" w:themeFill="accent5" w:themeFillTint="34"/>
      </w:tcPr>
    </w:tblStylePr>
  </w:style>
  <w:style w:type="table" w:customStyle="1" w:styleId="BorderedLined-Accent6">
    <w:name w:val="Bordered &amp; Lined - Accent 6"/>
    <w:basedOn w:val="TableauNormal"/>
    <w:uiPriority w:val="99"/>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blStylePr w:type="firstRow">
      <w:rPr>
        <w:sz w:val="22"/>
      </w:rPr>
      <w:tblPr/>
      <w:tcPr>
        <w:shd w:val="clear" w:color="FFFFFF" w:fill="70AD47" w:themeFill="accent6"/>
      </w:tcPr>
    </w:tblStylePr>
    <w:tblStylePr w:type="lastRow">
      <w:rPr>
        <w:sz w:val="22"/>
      </w:rPr>
      <w:tblPr/>
      <w:tcPr>
        <w:shd w:val="clear" w:color="FFFFFF" w:fill="70AD47" w:themeFill="accent6"/>
      </w:tcPr>
    </w:tblStylePr>
    <w:tblStylePr w:type="firstCol">
      <w:rPr>
        <w:sz w:val="22"/>
      </w:rPr>
      <w:tblPr/>
      <w:tcPr>
        <w:shd w:val="clear" w:color="FFFFFF" w:fill="70AD47" w:themeFill="accent6"/>
      </w:tcPr>
    </w:tblStylePr>
    <w:tblStylePr w:type="lastCol">
      <w:rPr>
        <w:sz w:val="22"/>
      </w:rPr>
      <w:tblPr/>
      <w:tcPr>
        <w:shd w:val="clear" w:color="FFFFFF" w:fill="70AD47" w:themeFill="accent6"/>
      </w:tcPr>
    </w:tblStylePr>
    <w:tblStylePr w:type="band1Vert">
      <w:rPr>
        <w:sz w:val="22"/>
      </w:rPr>
      <w:tblPr/>
    </w:tblStylePr>
    <w:tblStylePr w:type="band2Vert">
      <w:rPr>
        <w:sz w:val="22"/>
      </w:rPr>
      <w:tblPr/>
      <w:tcPr>
        <w:shd w:val="clear" w:color="FFFFFF" w:fill="E1EFD8" w:themeFill="accent6" w:themeFillTint="34"/>
      </w:tcPr>
    </w:tblStylePr>
    <w:tblStylePr w:type="band1Horz">
      <w:rPr>
        <w:sz w:val="22"/>
      </w:rPr>
      <w:tblPr/>
    </w:tblStylePr>
    <w:tblStylePr w:type="band2Horz">
      <w:rPr>
        <w:sz w:val="22"/>
      </w:rPr>
      <w:tblPr/>
      <w:tcPr>
        <w:shd w:val="clear" w:color="FFFFFF" w:fill="E1EFD8" w:themeFill="accent6" w:themeFillTint="34"/>
      </w:tcPr>
    </w:tblStylePr>
  </w:style>
  <w:style w:type="table" w:customStyle="1" w:styleId="Bordered">
    <w:name w:val="Bordered"/>
    <w:basedOn w:val="TableauNormal"/>
    <w:uiPriority w:val="99"/>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firstRow">
      <w:rPr>
        <w:sz w:val="22"/>
      </w:rPr>
      <w:tblPr/>
      <w:tcPr>
        <w:tcBorders>
          <w:bottom w:val="single" w:color="000000" w:themeColor="text1" w:sz="12" w:space="0"/>
        </w:tcBorders>
      </w:tcPr>
    </w:tblStylePr>
    <w:tblStylePr w:type="lastRow">
      <w:rPr>
        <w:sz w:val="22"/>
      </w:rPr>
      <w:tblPr/>
      <w:tcPr>
        <w:tcBorders>
          <w:top w:val="single" w:color="000000" w:themeColor="text1" w:sz="12" w:space="0"/>
        </w:tcBorders>
      </w:tcPr>
    </w:tblStylePr>
    <w:tblStylePr w:type="firstCol">
      <w:rPr>
        <w:sz w:val="22"/>
      </w:rPr>
      <w:tblPr/>
    </w:tblStylePr>
    <w:tblStylePr w:type="lastCol">
      <w:rPr>
        <w:sz w:val="22"/>
      </w:rPr>
      <w:tblPr/>
      <w:tcPr>
        <w:tcBorders>
          <w:left w:val="single" w:color="000000" w:themeColor="text1" w:sz="12" w:space="0"/>
        </w:tcBorders>
      </w:tcPr>
    </w:tblStylePr>
    <w:tblStylePr w:type="band1Horz">
      <w:rPr>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style>
  <w:style w:type="table" w:customStyle="1" w:styleId="Bordered-Accent1">
    <w:name w:val="Bordered - Accent 1"/>
    <w:basedOn w:val="TableauNormal"/>
    <w:uiPriority w:val="99"/>
    <w:tblPr>
      <w:tblStyleRowBandSize w:val="1"/>
      <w:tblStyleColBandSize w:val="1"/>
      <w:tbl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insideH w:val="single" w:color="B3C5E7" w:themeColor="accent1" w:themeTint="67" w:sz="4" w:space="0"/>
        <w:insideV w:val="single" w:color="B3C5E7" w:themeColor="accent1" w:themeTint="67" w:sz="4" w:space="0"/>
      </w:tblBorders>
    </w:tblPr>
    <w:tblStylePr w:type="firstRow">
      <w:rPr>
        <w:sz w:val="22"/>
      </w:rPr>
      <w:tblPr/>
      <w:tcPr>
        <w:tcBorders>
          <w:bottom w:val="single" w:color="4472C4" w:themeColor="accent1" w:sz="12" w:space="0"/>
        </w:tcBorders>
      </w:tcPr>
    </w:tblStylePr>
    <w:tblStylePr w:type="lastRow">
      <w:rPr>
        <w:sz w:val="22"/>
      </w:rPr>
      <w:tblPr/>
      <w:tcPr>
        <w:tcBorders>
          <w:top w:val="single" w:color="4472C4" w:themeColor="accent1" w:sz="12" w:space="0"/>
        </w:tcBorders>
      </w:tcPr>
    </w:tblStylePr>
    <w:tblStylePr w:type="firstCol">
      <w:rPr>
        <w:sz w:val="22"/>
      </w:rPr>
      <w:tblPr/>
    </w:tblStylePr>
    <w:tblStylePr w:type="lastCol">
      <w:rPr>
        <w:sz w:val="22"/>
      </w:rPr>
      <w:tblPr/>
      <w:tcPr>
        <w:tcBorders>
          <w:left w:val="single" w:color="4472C4" w:themeColor="accent1" w:sz="12" w:space="0"/>
        </w:tcBorders>
      </w:tcPr>
    </w:tblStylePr>
    <w:tblStylePr w:type="band1Horz">
      <w:rPr>
        <w:sz w:val="22"/>
      </w:rPr>
      <w:tblPr/>
      <w:tcPr>
        <w:tcBorders>
          <w:top w:val="single" w:color="4472C4" w:themeColor="accent1" w:sz="4" w:space="0"/>
          <w:left w:val="single" w:color="4472C4" w:themeColor="accent1" w:sz="4" w:space="0"/>
          <w:bottom w:val="single" w:color="4472C4" w:themeColor="accent1" w:sz="4" w:space="0"/>
          <w:right w:val="single" w:color="4472C4" w:themeColor="accent1" w:sz="4" w:space="0"/>
        </w:tcBorders>
      </w:tcPr>
    </w:tblStylePr>
  </w:style>
  <w:style w:type="table" w:customStyle="1" w:styleId="Bordered-Accent2">
    <w:name w:val="Bordered - Accent 2"/>
    <w:basedOn w:val="TableauNormal"/>
    <w:uiPriority w:val="99"/>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firstRow">
      <w:rPr>
        <w:sz w:val="22"/>
      </w:rPr>
      <w:tblPr/>
      <w:tcPr>
        <w:tcBorders>
          <w:bottom w:val="single" w:color="ED7D31" w:themeColor="accent2" w:sz="12" w:space="0"/>
        </w:tcBorders>
      </w:tcPr>
    </w:tblStylePr>
    <w:tblStylePr w:type="lastRow">
      <w:rPr>
        <w:sz w:val="22"/>
      </w:rPr>
      <w:tblPr/>
      <w:tcPr>
        <w:tcBorders>
          <w:top w:val="single" w:color="ED7D31" w:themeColor="accent2" w:sz="12" w:space="0"/>
        </w:tcBorders>
      </w:tcPr>
    </w:tblStylePr>
    <w:tblStylePr w:type="firstCol">
      <w:rPr>
        <w:sz w:val="22"/>
      </w:rPr>
      <w:tblPr/>
    </w:tblStylePr>
    <w:tblStylePr w:type="lastCol">
      <w:rPr>
        <w:sz w:val="22"/>
      </w:rPr>
      <w:tblPr/>
      <w:tcPr>
        <w:tcBorders>
          <w:left w:val="single" w:color="ED7D31" w:themeColor="accent2" w:sz="12" w:space="0"/>
        </w:tcBorders>
      </w:tcPr>
    </w:tblStylePr>
    <w:tblStylePr w:type="band1Horz">
      <w:rPr>
        <w:sz w:val="22"/>
      </w:rPr>
      <w:tblPr/>
      <w:tcPr>
        <w:tcBorders>
          <w:top w:val="single" w:color="ED7D31" w:themeColor="accent2" w:sz="4" w:space="0"/>
          <w:left w:val="single" w:color="ED7D31" w:themeColor="accent2" w:sz="4" w:space="0"/>
          <w:bottom w:val="single" w:color="ED7D31" w:themeColor="accent2" w:sz="4" w:space="0"/>
          <w:right w:val="single" w:color="ED7D31" w:themeColor="accent2" w:sz="4" w:space="0"/>
        </w:tcBorders>
      </w:tcPr>
    </w:tblStylePr>
  </w:style>
  <w:style w:type="table" w:customStyle="1" w:styleId="Bordered-Accent3">
    <w:name w:val="Bordered - Accent 3"/>
    <w:basedOn w:val="TableauNormal"/>
    <w:uiPriority w:val="99"/>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firstRow">
      <w:rPr>
        <w:sz w:val="22"/>
      </w:rPr>
      <w:tblPr/>
      <w:tcPr>
        <w:tcBorders>
          <w:bottom w:val="single" w:color="A5A5A5" w:themeColor="accent3" w:sz="12" w:space="0"/>
        </w:tcBorders>
      </w:tcPr>
    </w:tblStylePr>
    <w:tblStylePr w:type="lastRow">
      <w:rPr>
        <w:sz w:val="22"/>
      </w:rPr>
      <w:tblPr/>
      <w:tcPr>
        <w:tcBorders>
          <w:top w:val="single" w:color="A5A5A5" w:themeColor="accent3" w:sz="12" w:space="0"/>
        </w:tcBorders>
      </w:tcPr>
    </w:tblStylePr>
    <w:tblStylePr w:type="firstCol">
      <w:rPr>
        <w:sz w:val="22"/>
      </w:rPr>
      <w:tblPr/>
    </w:tblStylePr>
    <w:tblStylePr w:type="lastCol">
      <w:rPr>
        <w:sz w:val="22"/>
      </w:rPr>
      <w:tblPr/>
      <w:tcPr>
        <w:tcBorders>
          <w:left w:val="single" w:color="A5A5A5" w:themeColor="accent3" w:sz="12" w:space="0"/>
        </w:tcBorders>
      </w:tcPr>
    </w:tblStylePr>
    <w:tblStylePr w:type="band1Horz">
      <w:rPr>
        <w:sz w:val="22"/>
      </w:rPr>
      <w:tblPr/>
      <w:tcPr>
        <w:tcBorders>
          <w:top w:val="single" w:color="A5A5A5" w:themeColor="accent3" w:sz="4" w:space="0"/>
          <w:left w:val="single" w:color="A5A5A5" w:themeColor="accent3" w:sz="4" w:space="0"/>
          <w:bottom w:val="single" w:color="A5A5A5" w:themeColor="accent3" w:sz="4" w:space="0"/>
          <w:right w:val="single" w:color="A5A5A5" w:themeColor="accent3" w:sz="4" w:space="0"/>
        </w:tcBorders>
      </w:tcPr>
    </w:tblStylePr>
  </w:style>
  <w:style w:type="table" w:customStyle="1" w:styleId="Bordered-Accent4">
    <w:name w:val="Bordered - Accent 4"/>
    <w:basedOn w:val="TableauNormal"/>
    <w:uiPriority w:val="99"/>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firstRow">
      <w:rPr>
        <w:sz w:val="22"/>
      </w:rPr>
      <w:tblPr/>
      <w:tcPr>
        <w:tcBorders>
          <w:bottom w:val="single" w:color="FFC000" w:themeColor="accent4" w:sz="12" w:space="0"/>
        </w:tcBorders>
      </w:tcPr>
    </w:tblStylePr>
    <w:tblStylePr w:type="lastRow">
      <w:rPr>
        <w:sz w:val="22"/>
      </w:rPr>
      <w:tblPr/>
      <w:tcPr>
        <w:tcBorders>
          <w:top w:val="single" w:color="FFC000" w:themeColor="accent4" w:sz="12" w:space="0"/>
        </w:tcBorders>
      </w:tcPr>
    </w:tblStylePr>
    <w:tblStylePr w:type="firstCol">
      <w:rPr>
        <w:sz w:val="22"/>
      </w:rPr>
      <w:tblPr/>
    </w:tblStylePr>
    <w:tblStylePr w:type="lastCol">
      <w:rPr>
        <w:sz w:val="22"/>
      </w:rPr>
      <w:tblPr/>
      <w:tcPr>
        <w:tcBorders>
          <w:left w:val="single" w:color="FFC000" w:themeColor="accent4" w:sz="12" w:space="0"/>
        </w:tcBorders>
      </w:tcPr>
    </w:tblStylePr>
    <w:tblStylePr w:type="band1Horz">
      <w:rPr>
        <w:sz w:val="22"/>
      </w:rPr>
      <w:tblPr/>
      <w:tcPr>
        <w:tcBorders>
          <w:top w:val="single" w:color="FFC000" w:themeColor="accent4" w:sz="4" w:space="0"/>
          <w:left w:val="single" w:color="FFC000" w:themeColor="accent4" w:sz="4" w:space="0"/>
          <w:bottom w:val="single" w:color="FFC000" w:themeColor="accent4" w:sz="4" w:space="0"/>
          <w:right w:val="single" w:color="FFC000" w:themeColor="accent4" w:sz="4" w:space="0"/>
        </w:tcBorders>
      </w:tcPr>
    </w:tblStylePr>
  </w:style>
  <w:style w:type="table" w:customStyle="1" w:styleId="Bordered-Accent5">
    <w:name w:val="Bordered - Accent 5"/>
    <w:basedOn w:val="TableauNormal"/>
    <w:uiPriority w:val="99"/>
    <w:tblPr>
      <w:tblStyleRowBandSize w:val="1"/>
      <w:tblStyleColBandSize w:val="1"/>
      <w:tbl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insideH w:val="single" w:color="BCD6EE" w:themeColor="accent5" w:themeTint="67" w:sz="4" w:space="0"/>
        <w:insideV w:val="single" w:color="BCD6EE" w:themeColor="accent5" w:themeTint="67" w:sz="4" w:space="0"/>
      </w:tblBorders>
    </w:tblPr>
    <w:tblStylePr w:type="firstRow">
      <w:rPr>
        <w:sz w:val="22"/>
      </w:rPr>
      <w:tblPr/>
      <w:tcPr>
        <w:tcBorders>
          <w:bottom w:val="single" w:color="5B9BD5" w:themeColor="accent5" w:sz="12" w:space="0"/>
        </w:tcBorders>
      </w:tcPr>
    </w:tblStylePr>
    <w:tblStylePr w:type="lastRow">
      <w:rPr>
        <w:sz w:val="22"/>
      </w:rPr>
      <w:tblPr/>
      <w:tcPr>
        <w:tcBorders>
          <w:top w:val="single" w:color="5B9BD5" w:themeColor="accent5" w:sz="12" w:space="0"/>
        </w:tcBorders>
      </w:tcPr>
    </w:tblStylePr>
    <w:tblStylePr w:type="firstCol">
      <w:rPr>
        <w:sz w:val="22"/>
      </w:rPr>
      <w:tblPr/>
    </w:tblStylePr>
    <w:tblStylePr w:type="lastCol">
      <w:rPr>
        <w:sz w:val="22"/>
      </w:rPr>
      <w:tblPr/>
      <w:tcPr>
        <w:tcBorders>
          <w:left w:val="single" w:color="5B9BD5" w:themeColor="accent5" w:sz="12" w:space="0"/>
        </w:tcBorders>
      </w:tcPr>
    </w:tblStylePr>
    <w:tblStylePr w:type="band1Horz">
      <w:rPr>
        <w:sz w:val="22"/>
      </w:rPr>
      <w:tblPr/>
      <w:tcPr>
        <w:tcBorders>
          <w:top w:val="single" w:color="5B9BD5" w:themeColor="accent5" w:sz="4" w:space="0"/>
          <w:left w:val="single" w:color="5B9BD5" w:themeColor="accent5" w:sz="4" w:space="0"/>
          <w:bottom w:val="single" w:color="5B9BD5" w:themeColor="accent5" w:sz="4" w:space="0"/>
          <w:right w:val="single" w:color="5B9BD5" w:themeColor="accent5" w:sz="4" w:space="0"/>
        </w:tcBorders>
      </w:tcPr>
    </w:tblStylePr>
  </w:style>
  <w:style w:type="table" w:customStyle="1" w:styleId="Bordered-Accent6">
    <w:name w:val="Bordered - Accent 6"/>
    <w:basedOn w:val="TableauNormal"/>
    <w:uiPriority w:val="99"/>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firstRow">
      <w:rPr>
        <w:sz w:val="22"/>
      </w:rPr>
      <w:tblPr/>
      <w:tcPr>
        <w:tcBorders>
          <w:bottom w:val="single" w:color="70AD47" w:themeColor="accent6" w:sz="12" w:space="0"/>
        </w:tcBorders>
      </w:tcPr>
    </w:tblStylePr>
    <w:tblStylePr w:type="lastRow">
      <w:rPr>
        <w:sz w:val="22"/>
      </w:rPr>
      <w:tblPr/>
      <w:tcPr>
        <w:tcBorders>
          <w:top w:val="single" w:color="70AD47" w:themeColor="accent6" w:sz="12" w:space="0"/>
        </w:tcBorders>
      </w:tcPr>
    </w:tblStylePr>
    <w:tblStylePr w:type="firstCol">
      <w:rPr>
        <w:sz w:val="22"/>
      </w:rPr>
      <w:tblPr/>
    </w:tblStylePr>
    <w:tblStylePr w:type="lastCol">
      <w:rPr>
        <w:sz w:val="22"/>
      </w:rPr>
      <w:tblPr/>
      <w:tcPr>
        <w:tcBorders>
          <w:left w:val="single" w:color="70AD47" w:themeColor="accent6" w:sz="12" w:space="0"/>
        </w:tcBorders>
      </w:tcPr>
    </w:tblStylePr>
    <w:tblStylePr w:type="band1Horz">
      <w:rPr>
        <w:sz w:val="22"/>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itchFamily="0" charset="1"/>
        <a:ea typeface="Arial" pitchFamily="0" charset="1"/>
        <a:cs typeface="Arial" pitchFamily="0" charset="1"/>
      </a:majorFont>
      <a:minorFont>
        <a:latin typeface="Calibri" pitchFamily="0" charset="1"/>
        <a:ea typeface="Arial" pitchFamily="0" charset="1"/>
        <a:cs typeface="Arial" pitchFamily="0" charset="1"/>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LibreOffice/24.2.5.2$Windows_X86_64 LibreOffice_project/bffef4ea93e59bebbeaf7f431bb02b1a39ee8a59</Application>
  <AppVersion>15.0000</AppVersion>
  <Pages>6</Pages>
  <Words>2152</Words>
  <Characters>11469</Characters>
  <CharactersWithSpaces>13426</CharactersWithSpaces>
  <Paragraphs>139</Paragraphs>
  <Company>Mairie d ivry sur seine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2025-10-14T16:21:09Z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